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28E71" w14:textId="77777777" w:rsidR="005C3C1D" w:rsidRDefault="005C3C1D" w:rsidP="00E33F32">
      <w:pPr>
        <w:pStyle w:val="Titul1"/>
      </w:pPr>
    </w:p>
    <w:p w14:paraId="4C4F68DB" w14:textId="77777777" w:rsidR="00DB47DA" w:rsidRDefault="00215AF3" w:rsidP="00E33F32">
      <w:pPr>
        <w:pStyle w:val="Titul1"/>
      </w:pPr>
      <w:r>
        <w:t>P</w:t>
      </w:r>
      <w:r w:rsidR="00E33F32">
        <w:t>říloha k</w:t>
      </w:r>
      <w:r w:rsidR="00DB47DA">
        <w:t> </w:t>
      </w:r>
      <w:r w:rsidR="00E33F32">
        <w:t>nabídce</w:t>
      </w:r>
      <w:r w:rsidR="00DB47DA">
        <w:t xml:space="preserve">  </w:t>
      </w:r>
    </w:p>
    <w:p w14:paraId="1D76714D" w14:textId="77777777" w:rsidR="009A1658" w:rsidRPr="00D67204" w:rsidRDefault="009A1658" w:rsidP="009A1658">
      <w:pPr>
        <w:pStyle w:val="Titul2"/>
      </w:pPr>
      <w:r w:rsidRPr="0017695A">
        <w:t>Název akce:</w:t>
      </w:r>
    </w:p>
    <w:sdt>
      <w:sdtPr>
        <w:rPr>
          <w:bCs/>
          <w:szCs w:val="18"/>
        </w:rPr>
        <w:alias w:val="Název akce - propíše se do zápatí"/>
        <w:tag w:val="Název akce"/>
        <w:id w:val="1889687308"/>
        <w:placeholder>
          <w:docPart w:val="E165B60EC70F4AEFA7A33986211961A5"/>
        </w:placeholder>
        <w:text w:multiLine="1"/>
      </w:sdtPr>
      <w:sdtContent>
        <w:p w14:paraId="63E56559" w14:textId="77777777" w:rsidR="00B172EC" w:rsidRPr="0017695A" w:rsidRDefault="006E56E7" w:rsidP="00352421">
          <w:pPr>
            <w:pStyle w:val="Titul2"/>
          </w:pPr>
          <w:r w:rsidRPr="006E56E7">
            <w:rPr>
              <w:bCs/>
              <w:szCs w:val="18"/>
            </w:rPr>
            <w:t xml:space="preserve">„Rekonstrukce systému DDTS ŽDC v obvodu OŘ Praha, Olomouc, Brno, Ostrava“ </w:t>
          </w:r>
          <w:r w:rsidRPr="006E56E7">
            <w:rPr>
              <w:bCs/>
              <w:szCs w:val="18"/>
            </w:rPr>
            <w:br/>
            <w:t>„Rekonstrukce systému DDTS ŽDC v obvodu OŘ Plzeň, Ústí nad Labem, Hradec Králové“</w:t>
          </w:r>
        </w:p>
      </w:sdtContent>
    </w:sdt>
    <w:p w14:paraId="726DE105"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7C5E66E9"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4C9F00A4" w14:textId="77777777"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0AE86122"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0FE308C1" w14:textId="77777777" w:rsidR="00C96E7C" w:rsidRDefault="00C96E7C" w:rsidP="00C732F0">
      <w:pPr>
        <w:pStyle w:val="Bezmezer"/>
        <w:jc w:val="both"/>
      </w:pPr>
      <w:r>
        <w:t xml:space="preserve">se sídlem: Dlážděná 1003/7, 110 00 Praha 1 - Nové Město </w:t>
      </w:r>
    </w:p>
    <w:p w14:paraId="13D39ED2" w14:textId="77777777" w:rsidR="00C96E7C" w:rsidRDefault="00C96E7C" w:rsidP="00C732F0">
      <w:pPr>
        <w:pStyle w:val="Bezmezer"/>
        <w:jc w:val="both"/>
      </w:pPr>
      <w:r>
        <w:t>IČO: 70994234 DIČ: CZ70994234</w:t>
      </w:r>
    </w:p>
    <w:p w14:paraId="38809570"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37F1B78A" w14:textId="77777777" w:rsidR="00C96E7C" w:rsidRDefault="00C96E7C" w:rsidP="00C732F0">
      <w:pPr>
        <w:pStyle w:val="Bezmezer"/>
        <w:jc w:val="both"/>
      </w:pPr>
      <w:r>
        <w:t>spisová značka A 48384</w:t>
      </w:r>
    </w:p>
    <w:p w14:paraId="4F1AF868" w14:textId="77777777" w:rsidR="00C96E7C" w:rsidRDefault="00C96E7C" w:rsidP="009D228B">
      <w:pPr>
        <w:pStyle w:val="Nadpisbezsl1-2"/>
      </w:pPr>
      <w:r>
        <w:t>1.1.2.3</w:t>
      </w:r>
      <w:r w:rsidR="009D228B">
        <w:tab/>
      </w:r>
      <w:r>
        <w:t>Název</w:t>
      </w:r>
      <w:r w:rsidR="00582C15">
        <w:t xml:space="preserve"> a </w:t>
      </w:r>
      <w:r>
        <w:t>adresa Zhotovitele</w:t>
      </w:r>
    </w:p>
    <w:p w14:paraId="58B88E5D" w14:textId="77777777" w:rsidR="00C96E7C" w:rsidRDefault="00C96E7C" w:rsidP="005B7883">
      <w:pPr>
        <w:pStyle w:val="Textbezodsazen"/>
      </w:pPr>
      <w:r w:rsidRPr="00C96E7C">
        <w:rPr>
          <w:highlight w:val="yellow"/>
        </w:rPr>
        <w:t>VLOŽÍ ZHOTOVITEL</w:t>
      </w:r>
    </w:p>
    <w:p w14:paraId="3B3A64CB" w14:textId="77777777" w:rsidR="00C96E7C" w:rsidRDefault="00C96E7C" w:rsidP="009D228B">
      <w:pPr>
        <w:pStyle w:val="Nadpisbezsl1-2"/>
      </w:pPr>
      <w:r>
        <w:t>1.1.2.4</w:t>
      </w:r>
      <w:r w:rsidR="009D228B">
        <w:tab/>
      </w:r>
      <w:r>
        <w:t>Jméno (název)</w:t>
      </w:r>
      <w:r w:rsidR="00582C15">
        <w:t xml:space="preserve"> a </w:t>
      </w:r>
      <w:r>
        <w:t>adresa Správce stavby</w:t>
      </w:r>
    </w:p>
    <w:p w14:paraId="4A39A5E0" w14:textId="77777777" w:rsidR="00C96E7C" w:rsidRPr="00ED6C2D" w:rsidRDefault="00D67204" w:rsidP="00ED6C2D">
      <w:pPr>
        <w:pStyle w:val="Textbezodsazen"/>
        <w:spacing w:after="0"/>
        <w:rPr>
          <w:b/>
          <w:bCs/>
        </w:rPr>
      </w:pPr>
      <w:r w:rsidRPr="00ED6C2D">
        <w:rPr>
          <w:b/>
          <w:bCs/>
        </w:rPr>
        <w:t>Ing. Jaroslava Techmanov</w:t>
      </w:r>
      <w:r w:rsidR="00ED6C2D" w:rsidRPr="00ED6C2D">
        <w:rPr>
          <w:b/>
          <w:bCs/>
        </w:rPr>
        <w:t>á</w:t>
      </w:r>
    </w:p>
    <w:p w14:paraId="209D4BF5" w14:textId="77777777" w:rsidR="00826284" w:rsidRPr="00ED6C2D" w:rsidRDefault="00826284" w:rsidP="00826284">
      <w:pPr>
        <w:pStyle w:val="Default"/>
        <w:rPr>
          <w:sz w:val="18"/>
          <w:szCs w:val="18"/>
        </w:rPr>
      </w:pPr>
      <w:r w:rsidRPr="00ED6C2D">
        <w:rPr>
          <w:sz w:val="18"/>
          <w:szCs w:val="18"/>
        </w:rPr>
        <w:t xml:space="preserve">Správa železnic, státní organizace </w:t>
      </w:r>
    </w:p>
    <w:p w14:paraId="4D77B7B7" w14:textId="77777777" w:rsidR="00826284" w:rsidRPr="00ED6C2D" w:rsidRDefault="00826284" w:rsidP="00826284">
      <w:pPr>
        <w:pStyle w:val="Default"/>
        <w:rPr>
          <w:sz w:val="18"/>
          <w:szCs w:val="18"/>
        </w:rPr>
      </w:pPr>
      <w:r w:rsidRPr="00ED6C2D">
        <w:rPr>
          <w:sz w:val="18"/>
          <w:szCs w:val="18"/>
        </w:rPr>
        <w:t>Stavební správa západ</w:t>
      </w:r>
    </w:p>
    <w:p w14:paraId="04CFCCCA" w14:textId="77777777" w:rsidR="00826284" w:rsidRPr="00ED6C2D" w:rsidRDefault="00826284" w:rsidP="00826284">
      <w:pPr>
        <w:pStyle w:val="Default"/>
        <w:rPr>
          <w:sz w:val="18"/>
          <w:szCs w:val="18"/>
        </w:rPr>
      </w:pPr>
      <w:r w:rsidRPr="00ED6C2D">
        <w:rPr>
          <w:sz w:val="18"/>
          <w:szCs w:val="18"/>
        </w:rPr>
        <w:t>Ke Štvanici 656/3</w:t>
      </w:r>
    </w:p>
    <w:p w14:paraId="32F004AD" w14:textId="77777777" w:rsidR="00826284" w:rsidRPr="00ED6C2D" w:rsidRDefault="00826284" w:rsidP="00826284">
      <w:pPr>
        <w:pStyle w:val="Default"/>
        <w:rPr>
          <w:sz w:val="18"/>
          <w:szCs w:val="18"/>
        </w:rPr>
      </w:pPr>
      <w:r w:rsidRPr="00ED6C2D">
        <w:rPr>
          <w:sz w:val="18"/>
          <w:szCs w:val="18"/>
        </w:rPr>
        <w:t xml:space="preserve">186 00 Praha 8 </w:t>
      </w:r>
    </w:p>
    <w:p w14:paraId="3CF02987" w14:textId="77777777" w:rsidR="00826284" w:rsidRPr="00ED6C2D" w:rsidRDefault="00826284" w:rsidP="00826284">
      <w:pPr>
        <w:pStyle w:val="Default"/>
        <w:rPr>
          <w:sz w:val="18"/>
          <w:szCs w:val="18"/>
        </w:rPr>
      </w:pPr>
      <w:r w:rsidRPr="00ED6C2D">
        <w:rPr>
          <w:sz w:val="18"/>
          <w:szCs w:val="18"/>
        </w:rPr>
        <w:t xml:space="preserve">Pracoviště: </w:t>
      </w:r>
      <w:r w:rsidR="00ED6C2D">
        <w:rPr>
          <w:sz w:val="18"/>
          <w:szCs w:val="18"/>
        </w:rPr>
        <w:t>Milady Horákové 251</w:t>
      </w:r>
      <w:r w:rsidRPr="00ED6C2D">
        <w:rPr>
          <w:sz w:val="18"/>
          <w:szCs w:val="18"/>
        </w:rPr>
        <w:t xml:space="preserve">, </w:t>
      </w:r>
      <w:r w:rsidR="00ED6C2D">
        <w:rPr>
          <w:sz w:val="18"/>
          <w:szCs w:val="18"/>
        </w:rPr>
        <w:t>272 01</w:t>
      </w:r>
      <w:r w:rsidRPr="00ED6C2D">
        <w:rPr>
          <w:sz w:val="18"/>
          <w:szCs w:val="18"/>
        </w:rPr>
        <w:t xml:space="preserve"> </w:t>
      </w:r>
      <w:r w:rsidR="00ED6C2D">
        <w:rPr>
          <w:sz w:val="18"/>
          <w:szCs w:val="18"/>
        </w:rPr>
        <w:t>Kladno</w:t>
      </w:r>
      <w:r w:rsidRPr="00ED6C2D">
        <w:rPr>
          <w:sz w:val="18"/>
          <w:szCs w:val="18"/>
        </w:rPr>
        <w:t xml:space="preserve"> </w:t>
      </w:r>
    </w:p>
    <w:p w14:paraId="64760139" w14:textId="77777777" w:rsidR="00826284" w:rsidRDefault="00826284" w:rsidP="00826284">
      <w:pPr>
        <w:pStyle w:val="Textbezodsazen"/>
      </w:pPr>
      <w:r w:rsidRPr="00ED6C2D">
        <w:t xml:space="preserve">e-mail: </w:t>
      </w:r>
      <w:r w:rsidR="00DA4AED" w:rsidRPr="00DA4AED">
        <w:rPr>
          <w:rFonts w:ascii="Verdana" w:hAnsi="Verdana" w:cs="Verdana"/>
          <w:color w:val="000000"/>
        </w:rPr>
        <w:t>Techmanova@spravazeleznic.cz</w:t>
      </w:r>
      <w:r w:rsidRPr="00DA4AED">
        <w:rPr>
          <w:rFonts w:ascii="Verdana" w:hAnsi="Verdana" w:cs="Verdana"/>
          <w:color w:val="000000"/>
        </w:rPr>
        <w:t>, mobil</w:t>
      </w:r>
      <w:r w:rsidR="00DA4AED">
        <w:rPr>
          <w:rFonts w:ascii="Verdana" w:hAnsi="Verdana" w:cs="Verdana"/>
          <w:color w:val="000000"/>
        </w:rPr>
        <w:t xml:space="preserve">: </w:t>
      </w:r>
      <w:r w:rsidR="00DA4AED" w:rsidRPr="00DA4AED">
        <w:rPr>
          <w:rFonts w:ascii="Verdana" w:hAnsi="Verdana" w:cs="Verdana"/>
          <w:color w:val="000000"/>
        </w:rPr>
        <w:t>+420 724 576 123</w:t>
      </w:r>
    </w:p>
    <w:p w14:paraId="1E19D81A" w14:textId="77777777" w:rsidR="002D7BD2" w:rsidRDefault="002D7BD2" w:rsidP="00054936">
      <w:pPr>
        <w:pStyle w:val="Nadpisbezsl1-2"/>
      </w:pPr>
      <w:r>
        <w:t>1.1.3.7</w:t>
      </w:r>
      <w:r>
        <w:tab/>
        <w:t>Záruční doba</w:t>
      </w:r>
    </w:p>
    <w:p w14:paraId="6084229A" w14:textId="77777777" w:rsidR="002D7BD2" w:rsidRDefault="002D7BD2" w:rsidP="002D7BD2">
      <w:pPr>
        <w:pStyle w:val="PNTextzkladn"/>
      </w:pPr>
      <w:r>
        <w:t>Záruční doba je specifikována v Pod-článku 11.1 a v Požadavcích objednatele.</w:t>
      </w:r>
    </w:p>
    <w:p w14:paraId="483060E3" w14:textId="77777777" w:rsidR="002D7BD2" w:rsidRDefault="00F758FA" w:rsidP="00054936">
      <w:pPr>
        <w:pStyle w:val="Nadpisbezsl1-2"/>
      </w:pPr>
      <w:r w:rsidRPr="005C0082">
        <w:lastRenderedPageBreak/>
        <w:t>1.1.4.13</w:t>
      </w:r>
      <w:r w:rsidR="009D228B">
        <w:tab/>
      </w:r>
      <w:r w:rsidR="002D7BD2">
        <w:t>Bankovní záruka za odstranění vad Díla</w:t>
      </w:r>
    </w:p>
    <w:p w14:paraId="0301B05F" w14:textId="77777777" w:rsidR="00F758FA" w:rsidRPr="005C0082" w:rsidRDefault="00F758FA" w:rsidP="002D7BD2">
      <w:pPr>
        <w:spacing w:after="0"/>
        <w:jc w:val="both"/>
      </w:pPr>
      <w:r w:rsidRPr="005C0082">
        <w:t>Doplňuje se text na konci závorky „a Pojistná záruka za odstranění vad Díla“.</w:t>
      </w:r>
    </w:p>
    <w:p w14:paraId="72D7E00F" w14:textId="77777777"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5EBB9E74" w14:textId="77777777" w:rsidR="00F758FA" w:rsidRPr="005C0082" w:rsidRDefault="00F758FA" w:rsidP="00F758FA">
      <w:pPr>
        <w:spacing w:after="0"/>
        <w:jc w:val="both"/>
      </w:pPr>
      <w:r w:rsidRPr="005C0082">
        <w:t>Doplňuje se text na konci závorky „a Pojistná záruka za provedení Díla“.</w:t>
      </w:r>
    </w:p>
    <w:p w14:paraId="5EBAB469" w14:textId="77777777" w:rsidR="00C96E7C" w:rsidRDefault="00C96E7C" w:rsidP="009D228B">
      <w:pPr>
        <w:pStyle w:val="Nadpisbezsl1-2"/>
      </w:pPr>
      <w:r>
        <w:t>1.1.4.</w:t>
      </w:r>
      <w:r w:rsidRPr="002B06D2">
        <w:t>1</w:t>
      </w:r>
      <w:r w:rsidR="00730A60" w:rsidRPr="002B06D2">
        <w:t>7</w:t>
      </w:r>
      <w:r w:rsidR="009D228B">
        <w:tab/>
      </w:r>
      <w:r>
        <w:t>Faktura</w:t>
      </w:r>
    </w:p>
    <w:p w14:paraId="3BA80C0B" w14:textId="77777777" w:rsidR="002D7BD2" w:rsidRDefault="002D7BD2" w:rsidP="002D7BD2">
      <w:pPr>
        <w:pStyle w:val="PNTextzkladn"/>
      </w:pPr>
      <w:bookmarkStart w:id="0" w:name="_Hlk135650157"/>
      <w:r>
        <w:t xml:space="preserve">Faktury budou vystavené v souladu s Právními předpisy. </w:t>
      </w:r>
      <w:bookmarkStart w:id="1" w:name="_Hlk135650207"/>
      <w:bookmarkEnd w:id="0"/>
    </w:p>
    <w:p w14:paraId="38E2CB0D" w14:textId="77777777" w:rsidR="002D7BD2" w:rsidRDefault="002D7BD2" w:rsidP="002D7BD2">
      <w:pPr>
        <w:pStyle w:val="PNTextzkladn"/>
      </w:pPr>
      <w:r>
        <w:t>Vystavené Faktury se mají za kompletní, obsahují-li kromě náležitostí stanovených vzorem a Právními předpisy, také následující přílohy:</w:t>
      </w:r>
    </w:p>
    <w:p w14:paraId="6F948F61"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314D7E64"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04F68970"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1034FA1"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771280F7" w14:textId="77777777"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1BEA8DC1" w14:textId="77777777" w:rsidR="002D7BD2" w:rsidRPr="001C7156"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104CD419" w14:textId="77777777" w:rsidR="002D7BD2" w:rsidRPr="001C7156" w:rsidRDefault="002D7BD2" w:rsidP="002D7BD2">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6E717249" w14:textId="77777777" w:rsidR="002D7BD2" w:rsidRDefault="002D7BD2" w:rsidP="00FA24FA">
      <w:pPr>
        <w:pStyle w:val="PNOdrka1-"/>
        <w:spacing w:after="240"/>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113A44FF" w14:textId="77777777" w:rsidR="00157E17" w:rsidRPr="00157E17" w:rsidRDefault="00157E17" w:rsidP="002D7BD2">
      <w:pPr>
        <w:pStyle w:val="PNTextPoznmkazelen"/>
        <w:rPr>
          <w:color w:val="auto"/>
        </w:rPr>
      </w:pPr>
      <w:r w:rsidRPr="00157E17">
        <w:rPr>
          <w:b/>
          <w:bCs/>
          <w:color w:val="auto"/>
        </w:rPr>
        <w:t>Fakturace</w:t>
      </w:r>
      <w:r w:rsidR="00A22AD8">
        <w:rPr>
          <w:b/>
          <w:bCs/>
          <w:color w:val="auto"/>
        </w:rPr>
        <w:t xml:space="preserve"> proběhne</w:t>
      </w:r>
      <w:r w:rsidRPr="00157E17">
        <w:rPr>
          <w:b/>
          <w:bCs/>
          <w:color w:val="auto"/>
        </w:rPr>
        <w:t xml:space="preserve"> </w:t>
      </w:r>
      <w:r w:rsidR="00A22AD8">
        <w:rPr>
          <w:b/>
          <w:bCs/>
          <w:color w:val="auto"/>
        </w:rPr>
        <w:t xml:space="preserve">čtvrtletně poslední den příslušného měsíce a to </w:t>
      </w:r>
      <w:r w:rsidRPr="00157E17">
        <w:rPr>
          <w:b/>
          <w:bCs/>
          <w:color w:val="auto"/>
        </w:rPr>
        <w:t>u každé stavby samostatně, s uvedením názvu stavby a příslušného ISPROFONDU</w:t>
      </w:r>
      <w:r w:rsidR="00563BB1">
        <w:rPr>
          <w:b/>
          <w:bCs/>
          <w:color w:val="auto"/>
        </w:rPr>
        <w:t>.</w:t>
      </w:r>
    </w:p>
    <w:p w14:paraId="0375A276" w14:textId="77777777" w:rsidR="002D7BD2" w:rsidRPr="00054936" w:rsidRDefault="00F758FA" w:rsidP="00054936">
      <w:pPr>
        <w:pStyle w:val="Nadpisbezsl1-2"/>
      </w:pPr>
      <w:r w:rsidRPr="00054936">
        <w:t>1.1.4.18</w:t>
      </w:r>
      <w:r w:rsidR="009D228B">
        <w:tab/>
      </w:r>
      <w:r w:rsidR="002D7BD2" w:rsidRPr="00054936">
        <w:t>Pojistná záruka</w:t>
      </w:r>
    </w:p>
    <w:p w14:paraId="52E648B5" w14:textId="77777777" w:rsidR="00F758FA" w:rsidRPr="005C0082" w:rsidRDefault="00F758FA" w:rsidP="00F758FA">
      <w:pPr>
        <w:spacing w:after="0"/>
        <w:jc w:val="both"/>
      </w:pPr>
      <w:r w:rsidRPr="005C0082">
        <w:t>Přidává se nový Pod-článek 1.1.4.18</w:t>
      </w:r>
    </w:p>
    <w:p w14:paraId="6780184D" w14:textId="77777777" w:rsidR="00F758FA" w:rsidRPr="005C0082" w:rsidRDefault="00F758FA" w:rsidP="00F758FA">
      <w:pPr>
        <w:spacing w:after="0"/>
        <w:jc w:val="both"/>
      </w:pPr>
    </w:p>
    <w:p w14:paraId="383125EE" w14:textId="77777777"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088DAC6" w14:textId="77777777" w:rsidR="002D7BD2" w:rsidRPr="00054936" w:rsidRDefault="00F758FA" w:rsidP="00054936">
      <w:pPr>
        <w:pStyle w:val="Nadpisbezsl1-2"/>
      </w:pPr>
      <w:r w:rsidRPr="00054936">
        <w:t>1.1.4.19</w:t>
      </w:r>
      <w:r w:rsidR="009D228B">
        <w:tab/>
      </w:r>
      <w:r w:rsidR="002D7BD2" w:rsidRPr="00054936">
        <w:t>Pojistná záruka za provedení Díla</w:t>
      </w:r>
    </w:p>
    <w:p w14:paraId="2D3DCA6D" w14:textId="77777777" w:rsidR="00F758FA" w:rsidRPr="005C0082" w:rsidRDefault="00F758FA" w:rsidP="00F758FA">
      <w:pPr>
        <w:spacing w:after="0"/>
      </w:pPr>
      <w:r w:rsidRPr="005C0082">
        <w:t>Přidává se nový Pod-článek 1.1.4.19</w:t>
      </w:r>
    </w:p>
    <w:p w14:paraId="368B9209" w14:textId="7777777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236E4654" w14:textId="7777777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588CBCEF"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2A391469" w14:textId="77777777" w:rsidR="00F758FA" w:rsidRPr="005C0082" w:rsidRDefault="007108AA" w:rsidP="007108AA">
      <w:pPr>
        <w:spacing w:before="120" w:after="120" w:line="252" w:lineRule="auto"/>
        <w:ind w:left="993" w:hanging="993"/>
        <w:jc w:val="both"/>
        <w:rPr>
          <w:rFonts w:eastAsia="Times New Roman" w:cs="Times New Roman"/>
        </w:rPr>
      </w:pPr>
      <w:r>
        <w:rPr>
          <w:rFonts w:eastAsia="Times New Roman" w:cs="Times New Roman"/>
        </w:rPr>
        <w:t xml:space="preserve">1.1.4.20 </w:t>
      </w:r>
      <w:r w:rsidR="00F758FA" w:rsidRPr="005C0082">
        <w:rPr>
          <w:rFonts w:eastAsia="Times New Roman" w:cs="Times New Roman"/>
        </w:rPr>
        <w:t>„</w:t>
      </w:r>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6AD0D616" w14:textId="77777777" w:rsidR="00C96E7C" w:rsidRDefault="00C96E7C" w:rsidP="009D228B">
      <w:pPr>
        <w:pStyle w:val="Nadpisbezsl1-2"/>
      </w:pPr>
      <w:r>
        <w:lastRenderedPageBreak/>
        <w:t>1.1.5.6</w:t>
      </w:r>
      <w:r w:rsidR="009D228B">
        <w:tab/>
      </w:r>
      <w:r>
        <w:t xml:space="preserve">Definice sekcí </w:t>
      </w:r>
    </w:p>
    <w:p w14:paraId="68B1F0F1" w14:textId="77777777" w:rsidR="00E41EEA" w:rsidRDefault="00EB76D9" w:rsidP="00C732F0">
      <w:pPr>
        <w:pStyle w:val="Bezmezer"/>
        <w:jc w:val="both"/>
      </w:pPr>
      <w:r>
        <w:t>Sekce nejsou požadovány.</w:t>
      </w:r>
    </w:p>
    <w:p w14:paraId="0D753D92" w14:textId="77777777" w:rsidR="00C96E7C" w:rsidRDefault="00C96E7C" w:rsidP="009D228B">
      <w:pPr>
        <w:pStyle w:val="Nadpisbezsl1-2"/>
      </w:pPr>
      <w:r>
        <w:t>1.3</w:t>
      </w:r>
      <w:r w:rsidR="009D228B">
        <w:tab/>
      </w:r>
      <w:r>
        <w:t>Elektronické přenosové systémy</w:t>
      </w:r>
    </w:p>
    <w:p w14:paraId="65C7D2B8"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025F79">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3DEBBE07" w14:textId="77777777" w:rsidR="00C96E7C" w:rsidRDefault="00C96E7C" w:rsidP="009D228B">
      <w:pPr>
        <w:pStyle w:val="Nadpisbezsl1-2"/>
      </w:pPr>
      <w:r>
        <w:t>1.4</w:t>
      </w:r>
      <w:r w:rsidR="005D168C">
        <w:t xml:space="preserve">  </w:t>
      </w:r>
      <w:r w:rsidR="005D168C">
        <w:tab/>
      </w:r>
      <w:r>
        <w:t>Rozhodné právo</w:t>
      </w:r>
      <w:r w:rsidR="005D168C">
        <w:t xml:space="preserve"> </w:t>
      </w:r>
    </w:p>
    <w:p w14:paraId="17E5DC93" w14:textId="77777777" w:rsidR="00C96E7C" w:rsidRDefault="00C96E7C" w:rsidP="005D168C">
      <w:pPr>
        <w:pStyle w:val="Textbezodsazen"/>
      </w:pPr>
      <w:r>
        <w:t>Smlouva se řídí českým právem.</w:t>
      </w:r>
    </w:p>
    <w:p w14:paraId="684BB88F" w14:textId="77777777" w:rsidR="00C96E7C" w:rsidRDefault="00C96E7C" w:rsidP="009D228B">
      <w:pPr>
        <w:pStyle w:val="Nadpisbezsl1-2"/>
      </w:pPr>
      <w:r>
        <w:t xml:space="preserve">1.4  </w:t>
      </w:r>
      <w:r w:rsidR="005D168C">
        <w:tab/>
      </w:r>
      <w:r>
        <w:t>Rozhodující jazyk</w:t>
      </w:r>
    </w:p>
    <w:p w14:paraId="3BF438E4" w14:textId="77777777" w:rsidR="00C96E7C" w:rsidRDefault="00C96E7C" w:rsidP="005D168C">
      <w:pPr>
        <w:pStyle w:val="Textbezodsazen"/>
      </w:pPr>
      <w:r>
        <w:t>Rozhodujícím jazykem je český jazyk.</w:t>
      </w:r>
    </w:p>
    <w:p w14:paraId="23374EBC" w14:textId="77777777" w:rsidR="00C96E7C" w:rsidRDefault="00C96E7C" w:rsidP="009D228B">
      <w:pPr>
        <w:pStyle w:val="Nadpisbezsl1-2"/>
      </w:pPr>
      <w:r>
        <w:t xml:space="preserve">1.4  </w:t>
      </w:r>
      <w:r w:rsidR="005D168C">
        <w:tab/>
      </w:r>
      <w:r>
        <w:t>Komunikační jazyk</w:t>
      </w:r>
    </w:p>
    <w:p w14:paraId="1BD435DA" w14:textId="77777777" w:rsidR="00C96E7C" w:rsidRDefault="00C96E7C" w:rsidP="005D168C">
      <w:pPr>
        <w:pStyle w:val="Textbezodsazen"/>
      </w:pPr>
      <w:r>
        <w:t>Komunikačním jazykem je český jazyk.</w:t>
      </w:r>
    </w:p>
    <w:p w14:paraId="37229E79" w14:textId="77777777"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46265D3A" w14:textId="77777777" w:rsidR="00A90530" w:rsidRPr="00D320EA" w:rsidRDefault="00A90530" w:rsidP="005D168C">
      <w:pPr>
        <w:pStyle w:val="Textbezodsazen"/>
        <w:rPr>
          <w:i/>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48D348AB" w14:textId="77777777"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6C97B6B6" w14:textId="77777777" w:rsidR="00D32BA0" w:rsidRPr="00382BD8" w:rsidRDefault="00D32BA0" w:rsidP="00A90530">
      <w:pPr>
        <w:jc w:val="both"/>
      </w:pPr>
      <w:r w:rsidRPr="00382BD8">
        <w:t>Ve třetím odstavci se na konci první věty odstraňuje text „a Přílohy k nabídce“.</w:t>
      </w:r>
    </w:p>
    <w:p w14:paraId="13496838" w14:textId="77777777"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022FE8D1"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03033D72"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2E58F5A4" w14:textId="77777777" w:rsidR="00C96E7C" w:rsidRDefault="00C96E7C" w:rsidP="009D228B">
      <w:pPr>
        <w:pStyle w:val="Nadpisbezsl1-2"/>
      </w:pPr>
      <w:r>
        <w:t>2.1</w:t>
      </w:r>
      <w:r w:rsidR="009D228B">
        <w:tab/>
      </w:r>
      <w:r>
        <w:t>Právo přístupu na staveniště</w:t>
      </w:r>
    </w:p>
    <w:p w14:paraId="25D45A09" w14:textId="77777777" w:rsidR="00C96E7C" w:rsidRDefault="009719DB" w:rsidP="005D168C">
      <w:pPr>
        <w:pStyle w:val="Textbezodsazen"/>
      </w:pPr>
      <w:r>
        <w:t>Přístup na Staveniště bude Zhotoviteli umožněn do 14 dnů od nabytí účinnosti Smlouvy o dílo do dne předání Dokumentů souvisejících s předáním Díla dle pod-článku 7.9.</w:t>
      </w:r>
    </w:p>
    <w:p w14:paraId="5E8EC5B6" w14:textId="77777777" w:rsidR="00C96E7C" w:rsidRDefault="00C96E7C" w:rsidP="009D228B">
      <w:pPr>
        <w:pStyle w:val="Nadpisbezsl1-2"/>
      </w:pPr>
      <w:r>
        <w:lastRenderedPageBreak/>
        <w:t>2.3</w:t>
      </w:r>
      <w:r w:rsidR="009D228B">
        <w:tab/>
      </w:r>
      <w:r>
        <w:t>Personál objednatele</w:t>
      </w:r>
    </w:p>
    <w:p w14:paraId="2643CB08" w14:textId="77777777" w:rsidR="005841B5" w:rsidRPr="0030182C"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11D0CBAC" w14:textId="77777777" w:rsidR="000B1476" w:rsidRDefault="00DD59C0" w:rsidP="00DD59C0">
      <w:pPr>
        <w:pStyle w:val="PNOdrka1-"/>
        <w:spacing w:after="0"/>
      </w:pPr>
      <w:r>
        <w:t>Mgr. Daniel Továrnický</w:t>
      </w:r>
    </w:p>
    <w:p w14:paraId="12225031" w14:textId="77777777" w:rsidR="000B1476" w:rsidRDefault="000B1476" w:rsidP="000B1476">
      <w:pPr>
        <w:pStyle w:val="Textbezodsazen"/>
        <w:spacing w:after="0"/>
        <w:ind w:firstLine="709"/>
      </w:pPr>
      <w:r>
        <w:t>Správa železnic, státní organizace</w:t>
      </w:r>
    </w:p>
    <w:p w14:paraId="496B1EF3" w14:textId="77777777" w:rsidR="000B1476" w:rsidRDefault="000B1476" w:rsidP="000B1476">
      <w:pPr>
        <w:pStyle w:val="Textbezodsazen"/>
        <w:spacing w:after="0"/>
        <w:ind w:left="709"/>
      </w:pPr>
      <w:r>
        <w:t>Stavební správa západ</w:t>
      </w:r>
    </w:p>
    <w:p w14:paraId="2D8F1E21" w14:textId="77777777" w:rsidR="000B1476" w:rsidRDefault="000B1476" w:rsidP="000B1476">
      <w:pPr>
        <w:pStyle w:val="Textbezodsazen"/>
        <w:spacing w:after="0"/>
        <w:ind w:firstLine="709"/>
      </w:pPr>
      <w:r>
        <w:t xml:space="preserve">Budova </w:t>
      </w:r>
      <w:proofErr w:type="spellStart"/>
      <w:r>
        <w:t>Diamond</w:t>
      </w:r>
      <w:proofErr w:type="spellEnd"/>
      <w:r>
        <w:t xml:space="preserve"> Point, Ke Štvanici 656/3, 186 00 Praha 8 – Karlín</w:t>
      </w:r>
    </w:p>
    <w:p w14:paraId="6683A743" w14:textId="77777777" w:rsidR="000B1476" w:rsidRDefault="000B1476" w:rsidP="000B1476">
      <w:pPr>
        <w:pStyle w:val="Textbezodsazen"/>
        <w:spacing w:after="0"/>
        <w:ind w:firstLine="709"/>
      </w:pPr>
      <w:r>
        <w:t>pracoviště: Sušická 1106/25, 326 00 Plzeň 2</w:t>
      </w:r>
    </w:p>
    <w:p w14:paraId="63B495EC" w14:textId="77777777" w:rsidR="000B1476" w:rsidRDefault="000B1476" w:rsidP="00BE053A">
      <w:pPr>
        <w:pStyle w:val="PNOdrka1-"/>
        <w:numPr>
          <w:ilvl w:val="0"/>
          <w:numId w:val="0"/>
        </w:numPr>
        <w:spacing w:after="120"/>
        <w:ind w:left="720"/>
        <w:rPr>
          <w:noProof/>
          <w:color w:val="0563C1" w:themeColor="hyperlink"/>
          <w:u w:val="single"/>
        </w:rPr>
      </w:pPr>
      <w:r>
        <w:t>mobil +420</w:t>
      </w:r>
      <w:r w:rsidR="00DD59C0">
        <w:t> 722 988 744</w:t>
      </w:r>
      <w:r>
        <w:t xml:space="preserve">, e-mail: </w:t>
      </w:r>
      <w:hyperlink r:id="rId12" w:history="1">
        <w:r w:rsidR="00DD59C0" w:rsidRPr="009460F1">
          <w:rPr>
            <w:rStyle w:val="Hypertextovodkaz"/>
          </w:rPr>
          <w:t>Tovarnicky@spravazeleznic.cz</w:t>
        </w:r>
      </w:hyperlink>
      <w:r>
        <w:rPr>
          <w:rStyle w:val="Hypertextovodkaz"/>
        </w:rPr>
        <w:t xml:space="preserve"> </w:t>
      </w:r>
    </w:p>
    <w:p w14:paraId="21E85DBF" w14:textId="77777777" w:rsidR="000B1476" w:rsidRDefault="000B1476" w:rsidP="000B1476">
      <w:pPr>
        <w:pStyle w:val="PNOdrka1-"/>
        <w:numPr>
          <w:ilvl w:val="0"/>
          <w:numId w:val="0"/>
        </w:numPr>
      </w:pPr>
      <w:r>
        <w:t>Ve věci kontroly požití alkoholu a/nebo návykových látek:</w:t>
      </w:r>
    </w:p>
    <w:p w14:paraId="6A612826" w14:textId="77777777" w:rsidR="00D320EA" w:rsidRDefault="00D320EA" w:rsidP="00D320EA">
      <w:pPr>
        <w:pStyle w:val="Default"/>
        <w:ind w:left="709"/>
        <w:rPr>
          <w:sz w:val="18"/>
          <w:szCs w:val="18"/>
        </w:rPr>
      </w:pPr>
      <w:bookmarkStart w:id="2" w:name="_Hlk133322184"/>
      <w:r>
        <w:rPr>
          <w:sz w:val="18"/>
          <w:szCs w:val="18"/>
        </w:rPr>
        <w:t xml:space="preserve">Nikolas Nitran </w:t>
      </w:r>
    </w:p>
    <w:p w14:paraId="2C4E29C0" w14:textId="77777777" w:rsidR="00D320EA" w:rsidRDefault="00D320EA" w:rsidP="00D320EA">
      <w:pPr>
        <w:pStyle w:val="Default"/>
        <w:ind w:left="709"/>
        <w:rPr>
          <w:sz w:val="18"/>
          <w:szCs w:val="18"/>
        </w:rPr>
      </w:pPr>
      <w:r>
        <w:rPr>
          <w:sz w:val="18"/>
          <w:szCs w:val="18"/>
        </w:rPr>
        <w:t xml:space="preserve">Správa železnic, státní organizace </w:t>
      </w:r>
    </w:p>
    <w:p w14:paraId="4DA46C76" w14:textId="77777777" w:rsidR="00D320EA" w:rsidRDefault="00D320EA" w:rsidP="00D320EA">
      <w:pPr>
        <w:pStyle w:val="Default"/>
        <w:ind w:left="709"/>
        <w:rPr>
          <w:sz w:val="18"/>
          <w:szCs w:val="18"/>
        </w:rPr>
      </w:pPr>
      <w:r>
        <w:rPr>
          <w:sz w:val="18"/>
          <w:szCs w:val="18"/>
        </w:rPr>
        <w:t xml:space="preserve">Stavební správa západ </w:t>
      </w:r>
    </w:p>
    <w:p w14:paraId="37E1D02C" w14:textId="77777777" w:rsidR="00D320EA" w:rsidRDefault="00D320EA" w:rsidP="00D320EA">
      <w:pPr>
        <w:pStyle w:val="Default"/>
        <w:ind w:left="709"/>
        <w:rPr>
          <w:sz w:val="18"/>
          <w:szCs w:val="18"/>
        </w:rPr>
      </w:pPr>
      <w:r>
        <w:rPr>
          <w:sz w:val="18"/>
          <w:szCs w:val="18"/>
        </w:rPr>
        <w:t xml:space="preserve">Budova </w:t>
      </w:r>
      <w:proofErr w:type="spellStart"/>
      <w:r>
        <w:rPr>
          <w:sz w:val="18"/>
          <w:szCs w:val="18"/>
        </w:rPr>
        <w:t>Diamond</w:t>
      </w:r>
      <w:proofErr w:type="spellEnd"/>
      <w:r>
        <w:rPr>
          <w:sz w:val="18"/>
          <w:szCs w:val="18"/>
        </w:rPr>
        <w:t xml:space="preserve"> Point, Ke Štvanici 656/3, 186 00 Praha 8 – Karlín </w:t>
      </w:r>
    </w:p>
    <w:p w14:paraId="6CFBF1A3" w14:textId="77777777" w:rsidR="000B1476" w:rsidRDefault="00D320EA" w:rsidP="00D320EA">
      <w:pPr>
        <w:pStyle w:val="Textbezodsazen"/>
        <w:ind w:firstLine="709"/>
      </w:pPr>
      <w:r>
        <w:t xml:space="preserve">mobil +420 724 863 591, e-mail: </w:t>
      </w:r>
      <w:hyperlink r:id="rId13" w:history="1">
        <w:r w:rsidRPr="00F818B9">
          <w:rPr>
            <w:rStyle w:val="Hypertextovodkaz"/>
            <w:noProof w:val="0"/>
          </w:rPr>
          <w:t>Nitran@spravazeleznic.cz</w:t>
        </w:r>
      </w:hyperlink>
    </w:p>
    <w:bookmarkEnd w:id="2"/>
    <w:p w14:paraId="1871E943" w14:textId="77777777" w:rsidR="000B1476" w:rsidRDefault="000B1476" w:rsidP="000B1476">
      <w:pPr>
        <w:pStyle w:val="Textbezodsazen"/>
        <w:rPr>
          <w:rFonts w:ascii="Calibri" w:hAnsi="Calibri"/>
          <w:sz w:val="22"/>
          <w:szCs w:val="22"/>
        </w:rPr>
      </w:pPr>
      <w:r>
        <w:t>Technický dozor stavebníka (TDS) - hlavní inženýr stavby:</w:t>
      </w:r>
    </w:p>
    <w:p w14:paraId="650E6A4E" w14:textId="77777777" w:rsidR="000B1476" w:rsidRDefault="000B1476" w:rsidP="000B1476">
      <w:pPr>
        <w:pStyle w:val="Textbezodsazen"/>
        <w:spacing w:after="0"/>
        <w:ind w:firstLine="709"/>
      </w:pPr>
      <w:r>
        <w:t>Ing. J</w:t>
      </w:r>
      <w:r w:rsidR="00A43B38">
        <w:t>aroslava Techmanová</w:t>
      </w:r>
    </w:p>
    <w:p w14:paraId="751130AA" w14:textId="77777777" w:rsidR="00DF78B3" w:rsidRPr="00ED6C2D" w:rsidRDefault="00DF78B3" w:rsidP="00DF78B3">
      <w:pPr>
        <w:pStyle w:val="Default"/>
        <w:ind w:left="709"/>
        <w:rPr>
          <w:sz w:val="18"/>
          <w:szCs w:val="18"/>
        </w:rPr>
      </w:pPr>
      <w:r w:rsidRPr="00ED6C2D">
        <w:rPr>
          <w:sz w:val="18"/>
          <w:szCs w:val="18"/>
        </w:rPr>
        <w:t xml:space="preserve">Správa železnic, státní organizace </w:t>
      </w:r>
    </w:p>
    <w:p w14:paraId="2F84CD0A" w14:textId="77777777" w:rsidR="00DF78B3" w:rsidRPr="00ED6C2D" w:rsidRDefault="00DF78B3" w:rsidP="00DF78B3">
      <w:pPr>
        <w:pStyle w:val="Default"/>
        <w:ind w:left="709"/>
        <w:rPr>
          <w:sz w:val="18"/>
          <w:szCs w:val="18"/>
        </w:rPr>
      </w:pPr>
      <w:r w:rsidRPr="00ED6C2D">
        <w:rPr>
          <w:sz w:val="18"/>
          <w:szCs w:val="18"/>
        </w:rPr>
        <w:t>Stavební správa západ</w:t>
      </w:r>
    </w:p>
    <w:p w14:paraId="14BAC609" w14:textId="77777777" w:rsidR="00DF78B3" w:rsidRPr="00ED6C2D" w:rsidRDefault="00DF78B3" w:rsidP="00DF78B3">
      <w:pPr>
        <w:pStyle w:val="Default"/>
        <w:ind w:left="709"/>
        <w:rPr>
          <w:sz w:val="18"/>
          <w:szCs w:val="18"/>
        </w:rPr>
      </w:pPr>
      <w:r w:rsidRPr="00DF78B3">
        <w:rPr>
          <w:sz w:val="18"/>
          <w:szCs w:val="18"/>
        </w:rPr>
        <w:t xml:space="preserve">Budova </w:t>
      </w:r>
      <w:proofErr w:type="spellStart"/>
      <w:r w:rsidRPr="00DF78B3">
        <w:rPr>
          <w:sz w:val="18"/>
          <w:szCs w:val="18"/>
        </w:rPr>
        <w:t>Diamond</w:t>
      </w:r>
      <w:proofErr w:type="spellEnd"/>
      <w:r w:rsidRPr="00DF78B3">
        <w:rPr>
          <w:sz w:val="18"/>
          <w:szCs w:val="18"/>
        </w:rPr>
        <w:t xml:space="preserve"> Point, Ke Štvanici 656/3, 186 00 Praha 8 – Karlín</w:t>
      </w:r>
      <w:r w:rsidRPr="00ED6C2D">
        <w:rPr>
          <w:sz w:val="18"/>
          <w:szCs w:val="18"/>
        </w:rPr>
        <w:t xml:space="preserve"> </w:t>
      </w:r>
    </w:p>
    <w:p w14:paraId="5C4C1318" w14:textId="77777777" w:rsidR="00DF78B3" w:rsidRPr="00ED6C2D" w:rsidRDefault="00DF78B3" w:rsidP="00DF78B3">
      <w:pPr>
        <w:pStyle w:val="Default"/>
        <w:ind w:left="709"/>
        <w:rPr>
          <w:sz w:val="18"/>
          <w:szCs w:val="18"/>
        </w:rPr>
      </w:pPr>
      <w:r w:rsidRPr="00ED6C2D">
        <w:rPr>
          <w:sz w:val="18"/>
          <w:szCs w:val="18"/>
        </w:rPr>
        <w:t xml:space="preserve">Pracoviště: </w:t>
      </w:r>
      <w:r>
        <w:rPr>
          <w:sz w:val="18"/>
          <w:szCs w:val="18"/>
        </w:rPr>
        <w:t>Milady Horákové 251</w:t>
      </w:r>
      <w:r w:rsidRPr="00ED6C2D">
        <w:rPr>
          <w:sz w:val="18"/>
          <w:szCs w:val="18"/>
        </w:rPr>
        <w:t xml:space="preserve">, </w:t>
      </w:r>
      <w:r>
        <w:rPr>
          <w:sz w:val="18"/>
          <w:szCs w:val="18"/>
        </w:rPr>
        <w:t>272 01</w:t>
      </w:r>
      <w:r w:rsidRPr="00ED6C2D">
        <w:rPr>
          <w:sz w:val="18"/>
          <w:szCs w:val="18"/>
        </w:rPr>
        <w:t xml:space="preserve"> </w:t>
      </w:r>
      <w:r>
        <w:rPr>
          <w:sz w:val="18"/>
          <w:szCs w:val="18"/>
        </w:rPr>
        <w:t>Kladno</w:t>
      </w:r>
      <w:r w:rsidRPr="00ED6C2D">
        <w:rPr>
          <w:sz w:val="18"/>
          <w:szCs w:val="18"/>
        </w:rPr>
        <w:t xml:space="preserve"> </w:t>
      </w:r>
    </w:p>
    <w:p w14:paraId="6D857906" w14:textId="77777777" w:rsidR="000B1476" w:rsidRDefault="00DF78B3" w:rsidP="00BE053A">
      <w:pPr>
        <w:pStyle w:val="Textbezodsazen"/>
        <w:ind w:firstLine="709"/>
        <w:rPr>
          <w:rStyle w:val="Hypertextovodkaz"/>
        </w:rPr>
      </w:pPr>
      <w:r w:rsidRPr="00DA4AED">
        <w:rPr>
          <w:rFonts w:ascii="Verdana" w:hAnsi="Verdana" w:cs="Verdana"/>
          <w:color w:val="000000"/>
        </w:rPr>
        <w:t>mobil</w:t>
      </w:r>
      <w:r>
        <w:rPr>
          <w:rFonts w:ascii="Verdana" w:hAnsi="Verdana" w:cs="Verdana"/>
          <w:color w:val="000000"/>
        </w:rPr>
        <w:t xml:space="preserve">: </w:t>
      </w:r>
      <w:r w:rsidRPr="00DA4AED">
        <w:rPr>
          <w:rFonts w:ascii="Verdana" w:hAnsi="Verdana" w:cs="Verdana"/>
          <w:color w:val="000000"/>
        </w:rPr>
        <w:t>+420 724 576</w:t>
      </w:r>
      <w:r>
        <w:rPr>
          <w:rFonts w:ascii="Verdana" w:hAnsi="Verdana" w:cs="Verdana"/>
          <w:color w:val="000000"/>
        </w:rPr>
        <w:t> </w:t>
      </w:r>
      <w:r w:rsidRPr="00DA4AED">
        <w:rPr>
          <w:rFonts w:ascii="Verdana" w:hAnsi="Verdana" w:cs="Verdana"/>
          <w:color w:val="000000"/>
        </w:rPr>
        <w:t>123</w:t>
      </w:r>
      <w:r>
        <w:rPr>
          <w:rFonts w:ascii="Verdana" w:hAnsi="Verdana" w:cs="Verdana"/>
          <w:color w:val="000000"/>
        </w:rPr>
        <w:t xml:space="preserve">, </w:t>
      </w:r>
      <w:r w:rsidRPr="00ED6C2D">
        <w:t xml:space="preserve">e-mail: </w:t>
      </w:r>
      <w:hyperlink r:id="rId14" w:history="1">
        <w:r w:rsidRPr="00942CD9">
          <w:rPr>
            <w:rStyle w:val="Hypertextovodkaz"/>
            <w:rFonts w:ascii="Verdana" w:hAnsi="Verdana" w:cs="Verdana"/>
            <w:noProof w:val="0"/>
          </w:rPr>
          <w:t>Techmanova@spravazeleznic.cz</w:t>
        </w:r>
      </w:hyperlink>
    </w:p>
    <w:p w14:paraId="3480DE4E" w14:textId="77777777" w:rsidR="000B1476" w:rsidRDefault="000B1476" w:rsidP="000B1476">
      <w:pPr>
        <w:pStyle w:val="PNOdrka1-"/>
        <w:numPr>
          <w:ilvl w:val="0"/>
          <w:numId w:val="0"/>
        </w:numPr>
      </w:pPr>
      <w:r>
        <w:t>Koordinátor BOZP na staveništi:</w:t>
      </w:r>
    </w:p>
    <w:p w14:paraId="4EDD2B61" w14:textId="77777777" w:rsidR="00D320EA" w:rsidRDefault="00D320EA" w:rsidP="00D320EA">
      <w:pPr>
        <w:pStyle w:val="Default"/>
        <w:ind w:left="709"/>
        <w:rPr>
          <w:sz w:val="18"/>
          <w:szCs w:val="18"/>
        </w:rPr>
      </w:pPr>
      <w:r>
        <w:rPr>
          <w:sz w:val="18"/>
          <w:szCs w:val="18"/>
        </w:rPr>
        <w:t xml:space="preserve">Nikolas Nitran </w:t>
      </w:r>
    </w:p>
    <w:p w14:paraId="15D6084D" w14:textId="77777777" w:rsidR="00D320EA" w:rsidRDefault="00D320EA" w:rsidP="00D320EA">
      <w:pPr>
        <w:pStyle w:val="Default"/>
        <w:ind w:left="709"/>
        <w:rPr>
          <w:sz w:val="18"/>
          <w:szCs w:val="18"/>
        </w:rPr>
      </w:pPr>
      <w:r>
        <w:rPr>
          <w:sz w:val="18"/>
          <w:szCs w:val="18"/>
        </w:rPr>
        <w:t xml:space="preserve">Správa železnic, státní organizace </w:t>
      </w:r>
    </w:p>
    <w:p w14:paraId="4F092034" w14:textId="77777777" w:rsidR="00D320EA" w:rsidRDefault="00D320EA" w:rsidP="00D320EA">
      <w:pPr>
        <w:pStyle w:val="Default"/>
        <w:ind w:left="709"/>
        <w:rPr>
          <w:sz w:val="18"/>
          <w:szCs w:val="18"/>
        </w:rPr>
      </w:pPr>
      <w:r>
        <w:rPr>
          <w:sz w:val="18"/>
          <w:szCs w:val="18"/>
        </w:rPr>
        <w:t xml:space="preserve">Stavební správa západ </w:t>
      </w:r>
    </w:p>
    <w:p w14:paraId="2C254781" w14:textId="77777777" w:rsidR="00D320EA" w:rsidRDefault="00D320EA" w:rsidP="00D320EA">
      <w:pPr>
        <w:pStyle w:val="Default"/>
        <w:ind w:left="709"/>
        <w:rPr>
          <w:sz w:val="18"/>
          <w:szCs w:val="18"/>
        </w:rPr>
      </w:pPr>
      <w:r>
        <w:rPr>
          <w:sz w:val="18"/>
          <w:szCs w:val="18"/>
        </w:rPr>
        <w:t xml:space="preserve">Budova </w:t>
      </w:r>
      <w:proofErr w:type="spellStart"/>
      <w:r>
        <w:rPr>
          <w:sz w:val="18"/>
          <w:szCs w:val="18"/>
        </w:rPr>
        <w:t>Diamond</w:t>
      </w:r>
      <w:proofErr w:type="spellEnd"/>
      <w:r>
        <w:rPr>
          <w:sz w:val="18"/>
          <w:szCs w:val="18"/>
        </w:rPr>
        <w:t xml:space="preserve"> Point, Ke Štvanici 656/3, 186 00 Praha 8 – Karlín </w:t>
      </w:r>
    </w:p>
    <w:p w14:paraId="2D34E6D2" w14:textId="77777777" w:rsidR="000B1476" w:rsidRDefault="00D320EA" w:rsidP="00D320EA">
      <w:pPr>
        <w:pStyle w:val="Textbezodsazen"/>
        <w:ind w:firstLine="709"/>
      </w:pPr>
      <w:r>
        <w:t xml:space="preserve">mobil +420 724 863 591, e-mail: </w:t>
      </w:r>
      <w:hyperlink r:id="rId15" w:history="1">
        <w:r w:rsidRPr="00F818B9">
          <w:rPr>
            <w:rStyle w:val="Hypertextovodkaz"/>
            <w:noProof w:val="0"/>
          </w:rPr>
          <w:t>Nitran@spravazeleznic.cz</w:t>
        </w:r>
      </w:hyperlink>
    </w:p>
    <w:p w14:paraId="6187E0A7" w14:textId="77777777" w:rsidR="00C96E7C" w:rsidRDefault="00C96E7C" w:rsidP="009D228B">
      <w:pPr>
        <w:pStyle w:val="Nadpisbezsl1-2"/>
      </w:pPr>
      <w:r>
        <w:t>3.1</w:t>
      </w:r>
      <w:r w:rsidR="009D228B">
        <w:tab/>
      </w:r>
      <w:r>
        <w:t>Povinnosti</w:t>
      </w:r>
      <w:r w:rsidR="00582C15">
        <w:t xml:space="preserve"> a </w:t>
      </w:r>
      <w:r>
        <w:t>pravomoc správce stavby</w:t>
      </w:r>
    </w:p>
    <w:p w14:paraId="34C242C1"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1B87C905" w14:textId="77777777"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433795AA"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46757439" w14:textId="77777777" w:rsidR="00C96E7C" w:rsidRDefault="00C96E7C" w:rsidP="009D228B">
      <w:pPr>
        <w:pStyle w:val="Nadpisbezsl1-2"/>
      </w:pPr>
      <w:r>
        <w:t>4.2</w:t>
      </w:r>
      <w:r w:rsidR="00054936">
        <w:tab/>
      </w:r>
      <w:r>
        <w:t>Zajištění splnění smlouvy</w:t>
      </w:r>
      <w:r w:rsidR="00BF5650">
        <w:t xml:space="preserve"> provedení Díla</w:t>
      </w:r>
    </w:p>
    <w:p w14:paraId="22F883E7" w14:textId="77777777"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32E8FC8D" w14:textId="77777777"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je Zhotovitel povinen poskytnout alespoň ve výši 5 % z nabídkové ceny uvedené v Dopis nabídky, tj. [</w:t>
      </w:r>
      <w:r w:rsidRPr="00382BD8">
        <w:rPr>
          <w:highlight w:val="yellow"/>
        </w:rPr>
        <w:t>VLOŽÍ ZHOTOVITE</w:t>
      </w:r>
      <w:r w:rsidRPr="00382BD8">
        <w:t>L] Kč.</w:t>
      </w:r>
    </w:p>
    <w:p w14:paraId="2F2D7993" w14:textId="77777777" w:rsidR="00C9345B" w:rsidRPr="00382BD8" w:rsidRDefault="00C9345B" w:rsidP="008850CB">
      <w:pPr>
        <w:pStyle w:val="Text1-2"/>
        <w:numPr>
          <w:ilvl w:val="0"/>
          <w:numId w:val="0"/>
        </w:numPr>
      </w:pPr>
    </w:p>
    <w:p w14:paraId="7E9DD9C2" w14:textId="77777777"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08B7F41F" w14:textId="77777777" w:rsidR="00BF5650" w:rsidRPr="00382BD8" w:rsidRDefault="00BF5650" w:rsidP="009D228B">
      <w:pPr>
        <w:pStyle w:val="Nadpisbezsl1-2"/>
      </w:pPr>
      <w:r w:rsidRPr="00382BD8">
        <w:lastRenderedPageBreak/>
        <w:t>4.2.1</w:t>
      </w:r>
      <w:r w:rsidR="004718E5">
        <w:tab/>
      </w:r>
      <w:r w:rsidRPr="00382BD8">
        <w:t>Bankovní záruka za provedení Díla a Pojistná záruka za provedení Díla</w:t>
      </w:r>
    </w:p>
    <w:p w14:paraId="141CFA7E"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36C27436"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5CF11D8C"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29076D36"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1CF572EE"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0F46E4CA" w14:textId="77777777"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2DC3C212" w14:textId="77777777"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9F8F837" w14:textId="7777777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6F57415A" w14:textId="77777777"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0172FEB4" w14:textId="77777777"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33A1ED2C" w14:textId="77777777" w:rsidR="00BF5650" w:rsidRPr="00382BD8" w:rsidRDefault="00BF5650" w:rsidP="00BF5650">
      <w:pPr>
        <w:spacing w:after="120"/>
        <w:jc w:val="both"/>
      </w:pPr>
      <w:r w:rsidRPr="00382BD8">
        <w:t xml:space="preserve">Objednatel není povinen uplatnit práva na čerpání ze záruky za provedení Díla. </w:t>
      </w:r>
    </w:p>
    <w:p w14:paraId="66148A26"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3D04BEFD" w14:textId="77777777" w:rsidR="00BF5650" w:rsidRPr="00382BD8" w:rsidRDefault="00BF5650" w:rsidP="00BF5650">
      <w:pPr>
        <w:spacing w:after="120"/>
        <w:jc w:val="both"/>
      </w:pPr>
      <w:r w:rsidRPr="00382BD8">
        <w:lastRenderedPageBreak/>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7A1FD6B5"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327CE60D"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7C9243C8"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123F3F4D" w14:textId="77777777" w:rsidR="00DB571C" w:rsidRPr="00382BD8" w:rsidRDefault="00DB571C" w:rsidP="005D168C">
      <w:pPr>
        <w:pStyle w:val="Textbezodsazen"/>
        <w:rPr>
          <w:i/>
        </w:rPr>
      </w:pPr>
    </w:p>
    <w:p w14:paraId="1F6C3954" w14:textId="77777777" w:rsidR="00B60896" w:rsidRPr="00382BD8" w:rsidRDefault="00B60896" w:rsidP="00B60896">
      <w:pPr>
        <w:spacing w:after="120"/>
        <w:jc w:val="both"/>
        <w:rPr>
          <w:b/>
        </w:rPr>
      </w:pPr>
      <w:r w:rsidRPr="00382BD8">
        <w:rPr>
          <w:b/>
        </w:rPr>
        <w:t>4.2.2</w:t>
      </w:r>
      <w:r w:rsidR="00496B27">
        <w:rPr>
          <w:b/>
        </w:rPr>
        <w:tab/>
      </w:r>
      <w:r w:rsidRPr="00382BD8">
        <w:t>Text Pod-článku 4.2.2 [</w:t>
      </w:r>
      <w:r w:rsidRPr="00382BD8">
        <w:rPr>
          <w:i/>
        </w:rPr>
        <w:t>Bankovní záruka za odstranění vad Díla</w:t>
      </w:r>
      <w:r w:rsidRPr="00382BD8">
        <w:t>] je odstraněn a nahrazen následujícím zněním:</w:t>
      </w:r>
    </w:p>
    <w:p w14:paraId="15E00284" w14:textId="77777777"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Bankovní záruka za odstranění vad Díla a Pojistná záruka za</w:t>
      </w:r>
      <w:r w:rsidR="00EA2170">
        <w:rPr>
          <w:rFonts w:eastAsia="Times New Roman" w:cs="Times New Roman"/>
          <w:b/>
          <w:sz w:val="20"/>
          <w:szCs w:val="20"/>
        </w:rPr>
        <w:t xml:space="preserve"> </w:t>
      </w:r>
      <w:r w:rsidRPr="00382BD8">
        <w:rPr>
          <w:rFonts w:eastAsia="Times New Roman" w:cs="Times New Roman"/>
          <w:b/>
          <w:sz w:val="20"/>
          <w:szCs w:val="20"/>
        </w:rPr>
        <w:t>odstranění vad Díla</w:t>
      </w:r>
    </w:p>
    <w:p w14:paraId="4DCD41DE"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5664B92A"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71206017"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2133869"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3667D6E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48AC560E" w14:textId="77777777"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66E246A" w14:textId="77777777"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1A77BB5F" w14:textId="77777777" w:rsidR="00BF5650" w:rsidRPr="004718E5" w:rsidRDefault="00BF5650" w:rsidP="009D228B">
      <w:pPr>
        <w:pStyle w:val="PNOdstsla"/>
      </w:pPr>
      <w:r w:rsidRPr="004718E5">
        <w:t xml:space="preserve">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w:t>
      </w:r>
      <w:r w:rsidRPr="004718E5">
        <w:lastRenderedPageBreak/>
        <w:t>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7E5BDC36" w14:textId="77777777"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251C065E"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3F2D1CA4"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B086E9"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4F346F7C" w14:textId="77777777"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29A5D5E5" w14:textId="77777777" w:rsidR="00C96E7C" w:rsidRDefault="00C96E7C" w:rsidP="009D228B">
      <w:pPr>
        <w:pStyle w:val="Nadpisbezsl1-2"/>
      </w:pPr>
      <w:r>
        <w:t>4.3</w:t>
      </w:r>
      <w:r w:rsidR="00671A0C">
        <w:tab/>
      </w:r>
      <w:r>
        <w:t>Zástupce zhotovitele</w:t>
      </w:r>
    </w:p>
    <w:p w14:paraId="5A0B709B" w14:textId="77777777" w:rsidR="00C96E7C" w:rsidRDefault="00071A0E" w:rsidP="005D168C">
      <w:pPr>
        <w:pStyle w:val="Textbezodsazen"/>
      </w:pPr>
      <w:r>
        <w:t xml:space="preserve"> [</w:t>
      </w:r>
      <w:r w:rsidRPr="00E41EEA">
        <w:rPr>
          <w:highlight w:val="yellow"/>
        </w:rPr>
        <w:t>VLOŽÍ ZHOTOVITE</w:t>
      </w:r>
      <w:r>
        <w:t>L]</w:t>
      </w:r>
    </w:p>
    <w:p w14:paraId="03EBCFEA" w14:textId="77777777" w:rsidR="001F34A6" w:rsidRPr="005B65FC" w:rsidRDefault="00181A46" w:rsidP="00671A0C">
      <w:pPr>
        <w:pStyle w:val="Nadpisbezsl1-2"/>
      </w:pPr>
      <w:r w:rsidRPr="005B65FC">
        <w:t>4.4</w:t>
      </w:r>
      <w:r w:rsidR="00671A0C">
        <w:tab/>
      </w:r>
      <w:r w:rsidRPr="005B65FC">
        <w:t>Podzhotovitelé</w:t>
      </w:r>
    </w:p>
    <w:p w14:paraId="0894032D" w14:textId="77777777" w:rsidR="00181A46" w:rsidRPr="00671A0C" w:rsidRDefault="00181A46" w:rsidP="00671A0C">
      <w:pPr>
        <w:pStyle w:val="Nadpisbezsl1-2"/>
      </w:pPr>
      <w:r w:rsidRPr="00671A0C">
        <w:t>4.4.1</w:t>
      </w:r>
      <w:r w:rsidR="005B65FC" w:rsidRPr="00671A0C">
        <w:t xml:space="preserve"> Plnění podzhotoviteli</w:t>
      </w:r>
    </w:p>
    <w:p w14:paraId="314A8D8C" w14:textId="77777777"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1424F02E" w14:textId="77777777"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681ED0A7"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1377C80"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48AFE835"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1F6C0B74"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0F002A0D" w14:textId="77777777" w:rsidR="005B65FC" w:rsidRPr="009D228B" w:rsidRDefault="00D05FFD" w:rsidP="009D228B">
      <w:pPr>
        <w:pStyle w:val="Nadpisbezsl1-2"/>
      </w:pPr>
      <w:r w:rsidRPr="009D228B">
        <w:t xml:space="preserve">4.4.4 </w:t>
      </w:r>
      <w:r w:rsidR="005B65FC" w:rsidRPr="009D228B">
        <w:t>Odpovědnost za plnění svých Podzhotovitelů</w:t>
      </w:r>
    </w:p>
    <w:p w14:paraId="1459DE16"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56A9AFA8" w14:textId="77777777"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46C4ACAD" w14:textId="77777777" w:rsidR="00167E02" w:rsidRPr="009D228B" w:rsidRDefault="00167E02" w:rsidP="009D228B">
      <w:pPr>
        <w:pStyle w:val="Nadpisbezsl1-2"/>
      </w:pPr>
      <w:r w:rsidRPr="009D228B">
        <w:t>4.4.5</w:t>
      </w:r>
      <w:r w:rsidR="009D228B">
        <w:tab/>
      </w:r>
      <w:r w:rsidR="00872369" w:rsidRPr="009D228B">
        <w:t>Výkon funkce koordinátora BOZP</w:t>
      </w:r>
    </w:p>
    <w:p w14:paraId="0221513A" w14:textId="77777777" w:rsidR="00167E02" w:rsidRPr="00382BD8" w:rsidRDefault="00167E02" w:rsidP="00167E02">
      <w:pPr>
        <w:spacing w:after="120"/>
        <w:jc w:val="both"/>
      </w:pPr>
      <w:r w:rsidRPr="00382BD8">
        <w:t>Za slova „Správce stavby“ se doplňuje text: „včetně jakýchkoliv asistentů Správce stavby“.</w:t>
      </w:r>
    </w:p>
    <w:p w14:paraId="5335D285" w14:textId="77777777" w:rsidR="00673405" w:rsidRPr="00382BD8" w:rsidRDefault="00673405" w:rsidP="00673405">
      <w:pPr>
        <w:spacing w:after="0"/>
        <w:jc w:val="both"/>
        <w:rPr>
          <w:b/>
        </w:rPr>
      </w:pPr>
    </w:p>
    <w:p w14:paraId="52DA17DA" w14:textId="77777777"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13D1E761" w14:textId="77777777" w:rsidR="00673405" w:rsidRPr="00382BD8" w:rsidRDefault="00673405" w:rsidP="00673405">
      <w:pPr>
        <w:spacing w:after="0"/>
        <w:jc w:val="both"/>
      </w:pPr>
      <w:r w:rsidRPr="00382BD8">
        <w:t>Text Pod-článku 4.27 (s) se ruší a nahrazuje se textem:</w:t>
      </w:r>
    </w:p>
    <w:p w14:paraId="76A63E44" w14:textId="77777777" w:rsidR="00673405" w:rsidRPr="00382BD8" w:rsidRDefault="00872369" w:rsidP="00872369">
      <w:pPr>
        <w:spacing w:before="120" w:after="40" w:line="252" w:lineRule="auto"/>
        <w:ind w:left="851" w:hanging="425"/>
        <w:jc w:val="both"/>
        <w:rPr>
          <w:rFonts w:eastAsia="Times New Roman" w:cs="Times New Roman"/>
          <w:b/>
        </w:rPr>
      </w:pPr>
      <w:r>
        <w:lastRenderedPageBreak/>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62AFA239" w14:textId="77777777" w:rsidR="00167E02" w:rsidRPr="00025F79" w:rsidRDefault="00167E02" w:rsidP="00D05FFD">
      <w:pPr>
        <w:spacing w:after="120"/>
        <w:jc w:val="both"/>
        <w:rPr>
          <w:rFonts w:ascii="Verdana" w:hAnsi="Verdana"/>
        </w:rPr>
      </w:pPr>
    </w:p>
    <w:p w14:paraId="06EF57BA" w14:textId="77777777" w:rsidR="00C96E7C" w:rsidRPr="005F4BFD" w:rsidRDefault="00C96E7C" w:rsidP="00D05FFD">
      <w:pPr>
        <w:spacing w:after="120"/>
        <w:jc w:val="both"/>
        <w:rPr>
          <w:rFonts w:ascii="Verdana" w:hAnsi="Verdana"/>
          <w:b/>
          <w:sz w:val="20"/>
          <w:szCs w:val="20"/>
        </w:rPr>
      </w:pPr>
      <w:r w:rsidRPr="005F4BFD">
        <w:rPr>
          <w:b/>
          <w:sz w:val="20"/>
          <w:szCs w:val="20"/>
        </w:rPr>
        <w:t>4.27</w:t>
      </w:r>
      <w:r w:rsidR="00D266F4">
        <w:rPr>
          <w:b/>
          <w:sz w:val="20"/>
          <w:szCs w:val="20"/>
        </w:rPr>
        <w:tab/>
      </w:r>
      <w:r w:rsidR="004153A3" w:rsidRPr="005F4BFD">
        <w:rPr>
          <w:b/>
          <w:sz w:val="20"/>
          <w:szCs w:val="20"/>
        </w:rPr>
        <w:t>Výše smluvní pokuty</w:t>
      </w:r>
    </w:p>
    <w:p w14:paraId="27052714" w14:textId="77777777" w:rsidR="00C96E7C" w:rsidRDefault="00C96E7C" w:rsidP="005D168C">
      <w:pPr>
        <w:pStyle w:val="Textbezodsazen"/>
      </w:pPr>
      <w:r w:rsidRPr="00071A0E">
        <w:t>Výše smluvní pokuty dle jednotlivých</w:t>
      </w:r>
      <w:r>
        <w:t xml:space="preserve"> ustanovení Smluvních podmínek činí:</w:t>
      </w:r>
    </w:p>
    <w:p w14:paraId="0BB90010" w14:textId="77777777" w:rsidR="00C96E7C" w:rsidRPr="005D168C" w:rsidRDefault="00C96E7C" w:rsidP="00871FAC">
      <w:pPr>
        <w:pStyle w:val="Textbezodsazen"/>
        <w:rPr>
          <w:rStyle w:val="Tun"/>
        </w:rPr>
      </w:pPr>
      <w:r w:rsidRPr="005D168C">
        <w:rPr>
          <w:rStyle w:val="Tun"/>
        </w:rPr>
        <w:t>Pod-článek 4.27 (a)</w:t>
      </w:r>
    </w:p>
    <w:p w14:paraId="53441877"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766B5EF9"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10277D2E"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55FA17F7"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767638CB" w14:textId="77777777" w:rsidR="00C96E7C" w:rsidRPr="005D168C" w:rsidRDefault="00C96E7C" w:rsidP="005D168C">
      <w:pPr>
        <w:pStyle w:val="Textbezodsazen"/>
        <w:rPr>
          <w:rStyle w:val="Tun"/>
        </w:rPr>
      </w:pPr>
      <w:r w:rsidRPr="005D168C">
        <w:rPr>
          <w:rStyle w:val="Tun"/>
        </w:rPr>
        <w:t>Pod-článek 4.27 (c)</w:t>
      </w:r>
    </w:p>
    <w:p w14:paraId="306DAA53"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A2BFF40" w14:textId="77777777" w:rsidR="00C96E7C" w:rsidRPr="005D168C" w:rsidRDefault="00C96E7C" w:rsidP="005D168C">
      <w:pPr>
        <w:pStyle w:val="Textbezodsazen"/>
        <w:rPr>
          <w:rStyle w:val="Tun"/>
        </w:rPr>
      </w:pPr>
      <w:r w:rsidRPr="005D168C">
        <w:rPr>
          <w:rStyle w:val="Tun"/>
        </w:rPr>
        <w:t>Pod-článek 4.27 (d)</w:t>
      </w:r>
    </w:p>
    <w:p w14:paraId="04EC36EF"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75042BE3"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3C14A517"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7F0E467B" w14:textId="77777777" w:rsidR="00C96E7C" w:rsidRPr="005B7883" w:rsidRDefault="00C96E7C" w:rsidP="005B7883">
      <w:pPr>
        <w:pStyle w:val="Textbezodsazen"/>
        <w:rPr>
          <w:rStyle w:val="Tun"/>
        </w:rPr>
      </w:pPr>
      <w:r w:rsidRPr="005B7883">
        <w:rPr>
          <w:rStyle w:val="Tun"/>
        </w:rPr>
        <w:t>Pod-článek 4.27 (f)</w:t>
      </w:r>
    </w:p>
    <w:p w14:paraId="61B2E8CC"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2799CDBA" w14:textId="77777777" w:rsidR="00C96E7C" w:rsidRPr="00871FAC" w:rsidRDefault="00C96E7C" w:rsidP="00871FAC">
      <w:pPr>
        <w:pStyle w:val="Textbezodsazen"/>
        <w:rPr>
          <w:rStyle w:val="Tun"/>
        </w:rPr>
      </w:pPr>
      <w:r w:rsidRPr="00871FAC">
        <w:rPr>
          <w:rStyle w:val="Tun"/>
        </w:rPr>
        <w:t>Pod-článek 4.27 (g)</w:t>
      </w:r>
    </w:p>
    <w:p w14:paraId="52761676"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1748880F" w14:textId="77777777" w:rsidR="00C96E7C" w:rsidRPr="005B7883" w:rsidRDefault="00C96E7C" w:rsidP="005B7883">
      <w:pPr>
        <w:pStyle w:val="Textbezodsazen"/>
        <w:rPr>
          <w:rStyle w:val="Tun"/>
        </w:rPr>
      </w:pPr>
      <w:r w:rsidRPr="005B7883">
        <w:rPr>
          <w:rStyle w:val="Tun"/>
        </w:rPr>
        <w:t>Pod-článek 4.27 (h)</w:t>
      </w:r>
    </w:p>
    <w:p w14:paraId="54985D19"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74386404" w14:textId="77777777" w:rsidR="00C96E7C" w:rsidRPr="005B7883" w:rsidRDefault="00C96E7C" w:rsidP="005B7883">
      <w:pPr>
        <w:pStyle w:val="Textbezodsazen"/>
        <w:rPr>
          <w:rStyle w:val="Tun"/>
        </w:rPr>
      </w:pPr>
      <w:r w:rsidRPr="005B7883">
        <w:rPr>
          <w:rStyle w:val="Tun"/>
        </w:rPr>
        <w:t>Pod-článek 4.27 (i)</w:t>
      </w:r>
    </w:p>
    <w:p w14:paraId="3261E8C9"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712C4042" w14:textId="77777777" w:rsidR="00C96E7C" w:rsidRPr="005B7883" w:rsidRDefault="00C96E7C" w:rsidP="005B7883">
      <w:pPr>
        <w:pStyle w:val="Textbezodsazen"/>
        <w:rPr>
          <w:rStyle w:val="Tun"/>
        </w:rPr>
      </w:pPr>
      <w:r w:rsidRPr="005B7883">
        <w:rPr>
          <w:rStyle w:val="Tun"/>
        </w:rPr>
        <w:t>Pod-článek 4.27(j)</w:t>
      </w:r>
    </w:p>
    <w:p w14:paraId="49AA0AA1"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1B6696A3" w14:textId="77777777" w:rsidR="00C96E7C" w:rsidRPr="005B7883" w:rsidRDefault="00C96E7C" w:rsidP="005B7883">
      <w:pPr>
        <w:pStyle w:val="Textbezodsazen"/>
        <w:rPr>
          <w:rStyle w:val="Tun"/>
        </w:rPr>
      </w:pPr>
      <w:r w:rsidRPr="005B7883">
        <w:rPr>
          <w:rStyle w:val="Tun"/>
        </w:rPr>
        <w:t>Pod-článek 4.27 (k)</w:t>
      </w:r>
    </w:p>
    <w:p w14:paraId="49AD9E04"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 xml:space="preserve">Dopisu nabídky, maximálně však 20 000 Kč za každý zjištěný případ. Pokud Zhotovitel nezjedná nápravu </w:t>
      </w:r>
      <w:r>
        <w:lastRenderedPageBreak/>
        <w:t>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2493DF23" w14:textId="77777777" w:rsidR="00C96E7C" w:rsidRPr="005B7883" w:rsidRDefault="00C96E7C" w:rsidP="005B7883">
      <w:pPr>
        <w:pStyle w:val="Textbezodsazen"/>
        <w:rPr>
          <w:rStyle w:val="Tun"/>
        </w:rPr>
      </w:pPr>
      <w:r w:rsidRPr="005B7883">
        <w:rPr>
          <w:rStyle w:val="Tun"/>
        </w:rPr>
        <w:t>Pod-článek 4.27 (l)</w:t>
      </w:r>
    </w:p>
    <w:p w14:paraId="57E419D4"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64BFCB3B" w14:textId="77777777" w:rsidR="00C96E7C" w:rsidRPr="005B7883" w:rsidRDefault="00C96E7C" w:rsidP="005B7883">
      <w:pPr>
        <w:pStyle w:val="Textbezodsazen"/>
        <w:rPr>
          <w:rStyle w:val="Tun"/>
        </w:rPr>
      </w:pPr>
      <w:r w:rsidRPr="005B7883">
        <w:rPr>
          <w:rStyle w:val="Tun"/>
        </w:rPr>
        <w:t>Pod-článek 4.27 (m)</w:t>
      </w:r>
    </w:p>
    <w:p w14:paraId="2CE481E2"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555780B5" w14:textId="77777777" w:rsidR="00C96E7C" w:rsidRPr="005B7883" w:rsidRDefault="00C96E7C" w:rsidP="005D168C">
      <w:pPr>
        <w:pStyle w:val="Textbezodsazen"/>
        <w:keepNext/>
        <w:rPr>
          <w:rStyle w:val="Tun"/>
        </w:rPr>
      </w:pPr>
      <w:r w:rsidRPr="005B7883">
        <w:rPr>
          <w:rStyle w:val="Tun"/>
        </w:rPr>
        <w:t>Pod- článek 4.27 (n)</w:t>
      </w:r>
    </w:p>
    <w:p w14:paraId="18F19625" w14:textId="77777777" w:rsidR="00C96E7C" w:rsidRDefault="00C96E7C" w:rsidP="005D168C">
      <w:pPr>
        <w:pStyle w:val="Textbezodsazen"/>
      </w:pPr>
      <w:r>
        <w:t>Zhotovitel je povinen uhradit smluvní pokutu ve výši 10 000 Kč za každé zjištění porušení povinnosti.</w:t>
      </w:r>
    </w:p>
    <w:p w14:paraId="0719BC9F" w14:textId="77777777" w:rsidR="00C96E7C" w:rsidRPr="005B7883" w:rsidRDefault="00C96E7C" w:rsidP="005B7883">
      <w:pPr>
        <w:pStyle w:val="Textbezodsazen"/>
        <w:rPr>
          <w:rStyle w:val="Tun"/>
        </w:rPr>
      </w:pPr>
      <w:r w:rsidRPr="005B7883">
        <w:rPr>
          <w:rStyle w:val="Tun"/>
        </w:rPr>
        <w:t>Pod-článek 4.27 (o)</w:t>
      </w:r>
    </w:p>
    <w:p w14:paraId="0165D590" w14:textId="77777777" w:rsidR="00C96E7C" w:rsidRDefault="00C96E7C" w:rsidP="005D168C">
      <w:pPr>
        <w:pStyle w:val="Textbezodsazen"/>
      </w:pPr>
      <w:r>
        <w:t>Zhotovitel je povinen uhradit smluvní pokutu ve výši 100 000 Kč za každý jednotlivý případ porušení povinnosti.</w:t>
      </w:r>
    </w:p>
    <w:p w14:paraId="3ABEB8D3" w14:textId="77777777" w:rsidR="00C96E7C" w:rsidRPr="005B7883" w:rsidRDefault="00C96E7C" w:rsidP="005B7883">
      <w:pPr>
        <w:pStyle w:val="Textbezodsazen"/>
        <w:rPr>
          <w:rStyle w:val="Tun"/>
        </w:rPr>
      </w:pPr>
      <w:r w:rsidRPr="005B7883">
        <w:rPr>
          <w:rStyle w:val="Tun"/>
        </w:rPr>
        <w:t>Pod-článek 4.27 (p)</w:t>
      </w:r>
    </w:p>
    <w:p w14:paraId="41C54361"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47B6C58B" w14:textId="77777777" w:rsidR="00C96E7C" w:rsidRPr="005B7883" w:rsidRDefault="00C96E7C" w:rsidP="005B7883">
      <w:pPr>
        <w:pStyle w:val="Textbezodsazen"/>
        <w:rPr>
          <w:rStyle w:val="Tun"/>
        </w:rPr>
      </w:pPr>
      <w:r w:rsidRPr="005B7883">
        <w:rPr>
          <w:rStyle w:val="Tun"/>
        </w:rPr>
        <w:t xml:space="preserve">Pod-článek 4.27 (q) </w:t>
      </w:r>
    </w:p>
    <w:p w14:paraId="49C52F26"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2CAEB3DA" w14:textId="77777777" w:rsidR="00C96E7C" w:rsidRDefault="00C96E7C" w:rsidP="005B7883">
      <w:pPr>
        <w:pStyle w:val="Textbezodsazen"/>
        <w:rPr>
          <w:rStyle w:val="Tun"/>
        </w:rPr>
      </w:pPr>
      <w:r w:rsidRPr="005B7883">
        <w:rPr>
          <w:rStyle w:val="Tun"/>
        </w:rPr>
        <w:t>Pod-článek 4.27 (r)</w:t>
      </w:r>
    </w:p>
    <w:p w14:paraId="45366D04"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5400FC7B" w14:textId="77777777" w:rsidR="00D136A2" w:rsidRDefault="00D136A2" w:rsidP="00D136A2">
      <w:pPr>
        <w:spacing w:after="120"/>
        <w:jc w:val="both"/>
        <w:rPr>
          <w:b/>
        </w:rPr>
      </w:pPr>
      <w:r>
        <w:rPr>
          <w:b/>
        </w:rPr>
        <w:t>Pod-článek 4.27 (s)</w:t>
      </w:r>
    </w:p>
    <w:p w14:paraId="44E2E635"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4FA64BD4" w14:textId="77777777" w:rsidR="00D136A2" w:rsidRPr="00D136A2" w:rsidRDefault="00D136A2" w:rsidP="00D136A2">
      <w:pPr>
        <w:spacing w:after="120"/>
        <w:jc w:val="both"/>
        <w:rPr>
          <w:b/>
        </w:rPr>
      </w:pPr>
      <w:r w:rsidRPr="00D136A2">
        <w:rPr>
          <w:b/>
        </w:rPr>
        <w:t>Pod-článek 4.27 (t)</w:t>
      </w:r>
    </w:p>
    <w:p w14:paraId="39B7F648" w14:textId="77777777"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61700212" w14:textId="77777777" w:rsidR="00C96E7C" w:rsidRPr="00871FAC" w:rsidRDefault="00C96E7C" w:rsidP="009D228B">
      <w:pPr>
        <w:pStyle w:val="Nadpisbezsl1-2"/>
      </w:pPr>
      <w:r w:rsidRPr="00871FAC">
        <w:t>4.27 Maximální celková výše smluvních pokut</w:t>
      </w:r>
    </w:p>
    <w:p w14:paraId="210C452E" w14:textId="77777777"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6EC6CAFA" w14:textId="77777777" w:rsidR="00C96E7C" w:rsidRPr="00871FAC" w:rsidRDefault="00C96E7C" w:rsidP="009D228B">
      <w:pPr>
        <w:pStyle w:val="Nadpisbezsl1-2"/>
      </w:pPr>
      <w:r w:rsidRPr="00871FAC">
        <w:lastRenderedPageBreak/>
        <w:t>4.28</w:t>
      </w:r>
      <w:r w:rsidR="009D228B">
        <w:tab/>
      </w:r>
      <w:r w:rsidRPr="00871FAC">
        <w:t>Postupné závazné milníky</w:t>
      </w:r>
    </w:p>
    <w:p w14:paraId="5B65CDC8" w14:textId="77777777" w:rsidR="00872369" w:rsidRDefault="00872369" w:rsidP="00872369">
      <w:pPr>
        <w:keepNext/>
        <w:spacing w:after="120"/>
        <w:jc w:val="both"/>
        <w:rPr>
          <w:rFonts w:ascii="Verdana" w:hAnsi="Verdana"/>
        </w:rPr>
      </w:pPr>
      <w:r w:rsidRPr="00872369">
        <w:rPr>
          <w:rFonts w:ascii="Verdana" w:hAnsi="Verdana"/>
        </w:rPr>
        <w:t>Pro provádění Díla jsou stanoveny následující milníky:</w:t>
      </w:r>
    </w:p>
    <w:p w14:paraId="6B946053" w14:textId="2D74132D" w:rsidR="00A70B29" w:rsidRDefault="00A70B29" w:rsidP="00872369">
      <w:pPr>
        <w:keepNext/>
        <w:spacing w:after="120"/>
        <w:jc w:val="both"/>
        <w:rPr>
          <w:rFonts w:ascii="Verdana" w:hAnsi="Verdana"/>
        </w:rPr>
      </w:pPr>
      <w:r w:rsidRPr="00A70B29">
        <w:rPr>
          <w:rFonts w:ascii="Verdana" w:hAnsi="Verdana"/>
          <w:b/>
          <w:bCs/>
        </w:rPr>
        <w:t>Milník č. 1:</w:t>
      </w:r>
      <w:r>
        <w:rPr>
          <w:rFonts w:ascii="Verdana" w:hAnsi="Verdana"/>
        </w:rPr>
        <w:t xml:space="preserve"> </w:t>
      </w:r>
      <w:r w:rsidRPr="00806078">
        <w:rPr>
          <w:rFonts w:ascii="Verdana" w:hAnsi="Verdana"/>
        </w:rPr>
        <w:t>Předložení projektu stavby k</w:t>
      </w:r>
      <w:r>
        <w:rPr>
          <w:rFonts w:ascii="Verdana" w:hAnsi="Verdana"/>
        </w:rPr>
        <w:t> </w:t>
      </w:r>
      <w:r w:rsidRPr="00806078">
        <w:rPr>
          <w:rFonts w:ascii="Verdana" w:hAnsi="Verdana"/>
        </w:rPr>
        <w:t>připomínkám</w:t>
      </w:r>
      <w:r>
        <w:rPr>
          <w:rFonts w:ascii="Verdana" w:hAnsi="Verdana"/>
        </w:rPr>
        <w:t xml:space="preserve"> je Zhotovitel povinen předat Objednateli do 3 měsíců od</w:t>
      </w:r>
      <w:r w:rsidR="001C1DF4">
        <w:rPr>
          <w:rFonts w:ascii="Verdana" w:hAnsi="Verdana"/>
        </w:rPr>
        <w:t xml:space="preserve"> Data zahájení prací</w:t>
      </w:r>
      <w:r>
        <w:rPr>
          <w:rFonts w:ascii="Verdana" w:hAnsi="Verdana"/>
        </w:rPr>
        <w:t>.</w:t>
      </w:r>
    </w:p>
    <w:p w14:paraId="364034DB" w14:textId="5910821C" w:rsidR="00A70B29" w:rsidRDefault="00A70B29" w:rsidP="00872369">
      <w:pPr>
        <w:keepNext/>
        <w:spacing w:after="120"/>
        <w:jc w:val="both"/>
        <w:rPr>
          <w:rFonts w:ascii="Verdana" w:hAnsi="Verdana"/>
        </w:rPr>
      </w:pPr>
      <w:r w:rsidRPr="00A70B29">
        <w:rPr>
          <w:rFonts w:ascii="Verdana" w:hAnsi="Verdana"/>
          <w:b/>
          <w:bCs/>
        </w:rPr>
        <w:t xml:space="preserve">Milník č. </w:t>
      </w:r>
      <w:r>
        <w:rPr>
          <w:rFonts w:ascii="Verdana" w:hAnsi="Verdana"/>
          <w:b/>
          <w:bCs/>
        </w:rPr>
        <w:t>2</w:t>
      </w:r>
      <w:r>
        <w:rPr>
          <w:rFonts w:ascii="Verdana" w:hAnsi="Verdana"/>
        </w:rPr>
        <w:t xml:space="preserve"> </w:t>
      </w:r>
      <w:r w:rsidRPr="00806078">
        <w:rPr>
          <w:rFonts w:ascii="Verdana" w:hAnsi="Verdana"/>
        </w:rPr>
        <w:t>Předložení čistopisu projektu stavby se zapracovanými připomínkami</w:t>
      </w:r>
      <w:r>
        <w:rPr>
          <w:rFonts w:ascii="Verdana" w:hAnsi="Verdana"/>
        </w:rPr>
        <w:t xml:space="preserve"> je Zhotovitel povinen předat Objednateli do 5 měsíců od </w:t>
      </w:r>
      <w:r w:rsidR="001C1DF4">
        <w:rPr>
          <w:rFonts w:ascii="Verdana" w:hAnsi="Verdana"/>
        </w:rPr>
        <w:t>Data zahájení prací</w:t>
      </w:r>
      <w:r>
        <w:rPr>
          <w:rFonts w:ascii="Verdana" w:hAnsi="Verdana"/>
        </w:rPr>
        <w:t>.</w:t>
      </w:r>
    </w:p>
    <w:p w14:paraId="58389431" w14:textId="695C4110" w:rsidR="00A70B29" w:rsidRDefault="00A70B29" w:rsidP="00A70B29">
      <w:pPr>
        <w:keepNext/>
        <w:spacing w:after="120"/>
        <w:jc w:val="both"/>
        <w:rPr>
          <w:rFonts w:ascii="Verdana" w:hAnsi="Verdana"/>
        </w:rPr>
      </w:pPr>
      <w:r w:rsidRPr="00A70B29">
        <w:rPr>
          <w:rFonts w:ascii="Verdana" w:hAnsi="Verdana"/>
          <w:b/>
          <w:bCs/>
        </w:rPr>
        <w:t xml:space="preserve">Milník č. </w:t>
      </w:r>
      <w:r>
        <w:rPr>
          <w:rFonts w:ascii="Verdana" w:hAnsi="Verdana"/>
          <w:b/>
          <w:bCs/>
        </w:rPr>
        <w:t>3</w:t>
      </w:r>
      <w:r>
        <w:rPr>
          <w:rFonts w:ascii="Verdana" w:hAnsi="Verdana"/>
        </w:rPr>
        <w:t xml:space="preserve"> </w:t>
      </w:r>
      <w:r w:rsidRPr="00806078">
        <w:rPr>
          <w:rFonts w:ascii="Verdana" w:hAnsi="Verdana"/>
        </w:rPr>
        <w:t>Realizac</w:t>
      </w:r>
      <w:r>
        <w:rPr>
          <w:rFonts w:ascii="Verdana" w:hAnsi="Verdana"/>
        </w:rPr>
        <w:t>i</w:t>
      </w:r>
      <w:r w:rsidRPr="00806078">
        <w:rPr>
          <w:rFonts w:ascii="Verdana" w:hAnsi="Verdana"/>
        </w:rPr>
        <w:t xml:space="preserve"> stavby</w:t>
      </w:r>
      <w:r>
        <w:rPr>
          <w:rFonts w:ascii="Verdana" w:hAnsi="Verdana"/>
        </w:rPr>
        <w:t xml:space="preserve"> je Zhotovitel provést do 12 měsíců od </w:t>
      </w:r>
      <w:r w:rsidR="001C1DF4">
        <w:rPr>
          <w:rFonts w:ascii="Verdana" w:hAnsi="Verdana"/>
        </w:rPr>
        <w:t>Data zahájení prací</w:t>
      </w:r>
      <w:r>
        <w:rPr>
          <w:rFonts w:ascii="Verdana" w:hAnsi="Verdana"/>
        </w:rPr>
        <w:t>.</w:t>
      </w:r>
    </w:p>
    <w:p w14:paraId="0D9A0574" w14:textId="0752DE17" w:rsidR="00A70B29" w:rsidRPr="001B572A" w:rsidRDefault="00A70B29" w:rsidP="00516D84">
      <w:pPr>
        <w:pStyle w:val="TPText-3neslovan"/>
        <w:tabs>
          <w:tab w:val="num" w:pos="851"/>
        </w:tabs>
        <w:ind w:left="0"/>
        <w:rPr>
          <w:rFonts w:asciiTheme="minorHAnsi" w:eastAsiaTheme="minorHAnsi" w:hAnsiTheme="minorHAnsi" w:cstheme="minorBidi"/>
          <w:sz w:val="18"/>
          <w:szCs w:val="18"/>
        </w:rPr>
      </w:pPr>
      <w:r w:rsidRPr="001B572A">
        <w:rPr>
          <w:rFonts w:asciiTheme="minorHAnsi" w:hAnsiTheme="minorHAnsi"/>
          <w:b/>
          <w:bCs/>
          <w:sz w:val="18"/>
          <w:szCs w:val="18"/>
        </w:rPr>
        <w:t>Milník č. 4</w:t>
      </w:r>
      <w:r w:rsidRPr="001B572A">
        <w:rPr>
          <w:rFonts w:asciiTheme="minorHAnsi" w:hAnsiTheme="minorHAnsi"/>
          <w:sz w:val="18"/>
          <w:szCs w:val="18"/>
        </w:rPr>
        <w:t xml:space="preserve"> </w:t>
      </w:r>
      <w:r w:rsidRPr="001B572A">
        <w:rPr>
          <w:rFonts w:asciiTheme="minorHAnsi" w:hAnsiTheme="minorHAnsi"/>
          <w:b/>
          <w:sz w:val="18"/>
          <w:szCs w:val="18"/>
        </w:rPr>
        <w:t>Předložení dokumentace skutečného provedení</w:t>
      </w:r>
      <w:r w:rsidR="00EA6BBD" w:rsidRPr="001B572A">
        <w:rPr>
          <w:rFonts w:asciiTheme="minorHAnsi" w:hAnsiTheme="minorHAnsi"/>
          <w:b/>
          <w:sz w:val="18"/>
          <w:szCs w:val="18"/>
        </w:rPr>
        <w:t xml:space="preserve"> </w:t>
      </w:r>
      <w:r w:rsidRPr="001B572A">
        <w:rPr>
          <w:rFonts w:asciiTheme="minorHAnsi" w:eastAsiaTheme="minorHAnsi" w:hAnsiTheme="minorHAnsi" w:cstheme="minorBidi"/>
          <w:sz w:val="18"/>
          <w:szCs w:val="18"/>
        </w:rPr>
        <w:t xml:space="preserve">je Zhotovitel povinen předat Objednateli do </w:t>
      </w:r>
      <w:r w:rsidR="00EA6BBD" w:rsidRPr="001B572A">
        <w:rPr>
          <w:rFonts w:asciiTheme="minorHAnsi" w:eastAsiaTheme="minorHAnsi" w:hAnsiTheme="minorHAnsi" w:cstheme="minorBidi"/>
          <w:sz w:val="18"/>
          <w:szCs w:val="18"/>
        </w:rPr>
        <w:t>6</w:t>
      </w:r>
      <w:r w:rsidRPr="001B572A">
        <w:rPr>
          <w:rFonts w:asciiTheme="minorHAnsi" w:eastAsiaTheme="minorHAnsi" w:hAnsiTheme="minorHAnsi" w:cstheme="minorBidi"/>
          <w:sz w:val="18"/>
          <w:szCs w:val="18"/>
        </w:rPr>
        <w:t xml:space="preserve"> měsíců</w:t>
      </w:r>
      <w:r w:rsidR="00516D84" w:rsidRPr="00516D84">
        <w:rPr>
          <w:rFonts w:asciiTheme="minorHAnsi" w:eastAsiaTheme="minorHAnsi" w:hAnsiTheme="minorHAnsi" w:cstheme="minorBidi"/>
          <w:sz w:val="18"/>
          <w:szCs w:val="18"/>
        </w:rPr>
        <w:t xml:space="preserve"> po dokončení konečného přejímacího řízení posledního provozního souboru nebo</w:t>
      </w:r>
      <w:ins w:id="3" w:author="Mokrá Tereza, Mgr." w:date="2024-04-19T12:11:00Z" w16du:dateUtc="2024-04-19T10:11:00Z">
        <w:r w:rsidR="00516D84">
          <w:rPr>
            <w:rFonts w:asciiTheme="minorHAnsi" w:eastAsiaTheme="minorHAnsi" w:hAnsiTheme="minorHAnsi" w:cstheme="minorBidi"/>
            <w:sz w:val="18"/>
            <w:szCs w:val="18"/>
          </w:rPr>
          <w:t xml:space="preserve"> </w:t>
        </w:r>
      </w:ins>
      <w:r w:rsidR="00516D84" w:rsidRPr="00516D84">
        <w:rPr>
          <w:rFonts w:asciiTheme="minorHAnsi" w:eastAsiaTheme="minorHAnsi" w:hAnsiTheme="minorHAnsi" w:cstheme="minorBidi"/>
          <w:sz w:val="18"/>
          <w:szCs w:val="18"/>
        </w:rPr>
        <w:t>posledního stavebního objektu, tj. do 6 měsíců ode dne vydání Potvrzení o převzetí části Díla.</w:t>
      </w:r>
    </w:p>
    <w:p w14:paraId="68CFEAF6" w14:textId="77777777" w:rsidR="00C96E7C" w:rsidRPr="00871FAC" w:rsidRDefault="00C96E7C" w:rsidP="009D228B">
      <w:pPr>
        <w:pStyle w:val="Nadpisbezsl1-2"/>
      </w:pPr>
      <w:r w:rsidRPr="00871FAC">
        <w:t>4.30</w:t>
      </w:r>
      <w:r w:rsidR="009D228B">
        <w:tab/>
      </w:r>
      <w:r w:rsidRPr="00871FAC">
        <w:t>Výluky</w:t>
      </w:r>
    </w:p>
    <w:p w14:paraId="0B75C593"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40294296" w14:textId="77777777" w:rsidR="00C96E7C" w:rsidRDefault="00C96E7C" w:rsidP="005D168C">
      <w:pPr>
        <w:pStyle w:val="Textbezodsazen"/>
      </w:pPr>
      <w:r>
        <w:t xml:space="preserve">Odstavec </w:t>
      </w:r>
      <w:r w:rsidR="00330257">
        <w:t>4</w:t>
      </w:r>
      <w:r>
        <w:t xml:space="preserve"> nově zní:</w:t>
      </w:r>
    </w:p>
    <w:p w14:paraId="09EC5873"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4B09F317" w14:textId="77777777" w:rsidR="00C96E7C" w:rsidRDefault="00C96E7C" w:rsidP="005D168C">
      <w:pPr>
        <w:pStyle w:val="Textbezodsazen"/>
      </w:pPr>
      <w:r>
        <w:t xml:space="preserve">Odstavec </w:t>
      </w:r>
      <w:r w:rsidR="00330257">
        <w:t>6</w:t>
      </w:r>
      <w:r>
        <w:t xml:space="preserve"> nově zní:</w:t>
      </w:r>
    </w:p>
    <w:p w14:paraId="57BFA5DA"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6E4A76A2" w14:textId="77777777" w:rsidR="00C96E7C" w:rsidRDefault="00C96E7C" w:rsidP="005D168C">
      <w:pPr>
        <w:pStyle w:val="Odrka1-1"/>
        <w:spacing w:after="0"/>
      </w:pPr>
      <w:r>
        <w:t>výluka trakčního vedení traťové koleje</w:t>
      </w:r>
      <w:r>
        <w:tab/>
        <w:t>5.000 Kč vč. DPH / započatá hodina,</w:t>
      </w:r>
    </w:p>
    <w:p w14:paraId="39B607E8" w14:textId="77777777" w:rsidR="00C96E7C" w:rsidRDefault="00C96E7C" w:rsidP="005D168C">
      <w:pPr>
        <w:pStyle w:val="Odrka1-1"/>
        <w:spacing w:after="0"/>
      </w:pPr>
      <w:r>
        <w:t>výluka traťové koleje</w:t>
      </w:r>
      <w:r>
        <w:tab/>
      </w:r>
      <w:r>
        <w:tab/>
      </w:r>
      <w:r w:rsidR="005D168C">
        <w:tab/>
      </w:r>
      <w:r>
        <w:t>10.000 Kč vč. DPH / započatá hodina,</w:t>
      </w:r>
    </w:p>
    <w:p w14:paraId="175A2E38"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79ABD323" w14:textId="77777777" w:rsidR="00C96E7C" w:rsidRDefault="00C96E7C" w:rsidP="005D168C">
      <w:pPr>
        <w:pStyle w:val="Odrka1-1"/>
        <w:spacing w:after="0"/>
      </w:pPr>
      <w:r>
        <w:t>výluka staničních kolejí - dopravní</w:t>
      </w:r>
      <w:r>
        <w:tab/>
      </w:r>
      <w:r w:rsidR="008B01FE">
        <w:tab/>
      </w:r>
      <w:r>
        <w:t>5.000 Kč vč. DPH / započatá hodina,</w:t>
      </w:r>
    </w:p>
    <w:p w14:paraId="4FCFD9C7"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73E28F11" w14:textId="77777777" w:rsidR="00C96E7C" w:rsidRDefault="00C96E7C" w:rsidP="005D168C">
      <w:pPr>
        <w:pStyle w:val="Odrka1-1"/>
      </w:pPr>
      <w:r>
        <w:t>výluka zabezpečovacího zařízení</w:t>
      </w:r>
      <w:r>
        <w:tab/>
      </w:r>
      <w:r>
        <w:tab/>
        <w:t>5.000 Kč vč. DPH / započatá hodina.</w:t>
      </w:r>
    </w:p>
    <w:p w14:paraId="55976EF8" w14:textId="77777777"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2D88FA3C" w14:textId="77777777"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E34267">
        <w:t>14</w:t>
      </w:r>
      <w:r w:rsidR="009B6B4D">
        <w:t xml:space="preserve"> dní od Data zahájení prací.</w:t>
      </w:r>
    </w:p>
    <w:p w14:paraId="7AF496FA" w14:textId="77777777" w:rsidR="00FE06B6" w:rsidRPr="00720F1A" w:rsidRDefault="00245C9C" w:rsidP="009D228B">
      <w:pPr>
        <w:pStyle w:val="Nadpisbezsl1-2"/>
      </w:pPr>
      <w:r w:rsidRPr="00720F1A">
        <w:t>6.</w:t>
      </w:r>
      <w:r w:rsidR="00E71E40">
        <w:t>9</w:t>
      </w:r>
      <w:r w:rsidR="009D228B">
        <w:tab/>
      </w:r>
      <w:r w:rsidRPr="00720F1A">
        <w:t>Personál zhotovitele</w:t>
      </w:r>
    </w:p>
    <w:p w14:paraId="1450E418" w14:textId="77777777" w:rsidR="00245C9C" w:rsidRPr="00397F61" w:rsidRDefault="00245C9C" w:rsidP="009B6B4D">
      <w:pPr>
        <w:pStyle w:val="Odrka1-1"/>
        <w:numPr>
          <w:ilvl w:val="0"/>
          <w:numId w:val="0"/>
        </w:numPr>
        <w:spacing w:before="120"/>
      </w:pPr>
      <w:r w:rsidRPr="00720F1A">
        <w:t xml:space="preserve">V pátém odstavci Pod-článku 6.9 se slovní spojení „originály nebo úředně ověřené“ vypouští bez náhrady. </w:t>
      </w:r>
    </w:p>
    <w:p w14:paraId="7E4B1627" w14:textId="77777777" w:rsidR="00C96E7C" w:rsidRDefault="009B6B4D" w:rsidP="009D228B">
      <w:pPr>
        <w:pStyle w:val="Nadpisbezsl1-2"/>
      </w:pPr>
      <w:r>
        <w:lastRenderedPageBreak/>
        <w:t>8.2</w:t>
      </w:r>
      <w:r w:rsidR="009D228B">
        <w:tab/>
      </w:r>
      <w:r>
        <w:t>Doba pro dokončení</w:t>
      </w:r>
      <w:r w:rsidR="00397F61">
        <w:t xml:space="preserve"> </w:t>
      </w:r>
    </w:p>
    <w:p w14:paraId="219DC12B" w14:textId="0B7C646E" w:rsidR="00A70B29" w:rsidRDefault="00A70B29" w:rsidP="00A70B29">
      <w:pPr>
        <w:pStyle w:val="Textbezodsazen"/>
        <w:rPr>
          <w:b/>
          <w:bCs/>
        </w:rPr>
      </w:pPr>
      <w:r>
        <w:t xml:space="preserve">Zhotovitel je povinen </w:t>
      </w:r>
      <w:r>
        <w:rPr>
          <w:b/>
          <w:bCs/>
        </w:rPr>
        <w:t xml:space="preserve">dokončit Dílo v plném rozsahu </w:t>
      </w:r>
      <w:r>
        <w:t>nezbytném pro účely uvedení Díla do trvalého provozu včetně příslušné dokumentace dle pod-článku 7.9 [</w:t>
      </w:r>
      <w:r>
        <w:rPr>
          <w:i/>
          <w:iCs/>
        </w:rPr>
        <w:t>Dokumenty související s předáním díla</w:t>
      </w:r>
      <w:r>
        <w:t xml:space="preserve">] </w:t>
      </w:r>
      <w:r>
        <w:rPr>
          <w:b/>
          <w:bCs/>
        </w:rPr>
        <w:t xml:space="preserve">do 18 měsíců od </w:t>
      </w:r>
      <w:r w:rsidR="00A9026E">
        <w:rPr>
          <w:b/>
          <w:bCs/>
        </w:rPr>
        <w:t>Data zahájení prací</w:t>
      </w:r>
      <w:r>
        <w:rPr>
          <w:b/>
          <w:bCs/>
        </w:rPr>
        <w:t xml:space="preserve">. </w:t>
      </w:r>
    </w:p>
    <w:p w14:paraId="3C0850C9" w14:textId="77777777" w:rsidR="00A70B29" w:rsidRDefault="00A70B29" w:rsidP="00A70B29">
      <w:pPr>
        <w:pStyle w:val="Textbezodsazen"/>
        <w:rPr>
          <w:b/>
          <w:bCs/>
        </w:rPr>
      </w:pPr>
    </w:p>
    <w:p w14:paraId="260FF168" w14:textId="77777777" w:rsidR="00DF14DB" w:rsidRDefault="00A70B29" w:rsidP="005D168C">
      <w:pPr>
        <w:pStyle w:val="Textbezodsazen"/>
      </w:pPr>
      <w:r w:rsidRPr="00A70B29">
        <w:t xml:space="preserve">Lhůty stanovené v odst. (3) </w:t>
      </w:r>
      <w:proofErr w:type="spellStart"/>
      <w:r w:rsidRPr="00A70B29">
        <w:t>podčlánku</w:t>
      </w:r>
      <w:proofErr w:type="spellEnd"/>
      <w:r w:rsidRPr="00A70B29">
        <w:t xml:space="preserve"> 1.11.5.1 Kapitoly 1 TKP a lhůty stanovené v pod-článku 7.9 Smluvních podmínek se nepoužijí a nahrazují se lhůtou </w:t>
      </w:r>
      <w:r>
        <w:t xml:space="preserve">6 </w:t>
      </w:r>
      <w:r w:rsidRPr="00A70B29">
        <w:t>měsíců po dokončení Milníku č. 2, tj. do 12 měsíců ode vydání posledního Potvrzení o převzetí části Díla.</w:t>
      </w:r>
    </w:p>
    <w:p w14:paraId="4CACFA12" w14:textId="77777777" w:rsidR="00C96E7C" w:rsidRDefault="00C96E7C" w:rsidP="009D228B">
      <w:pPr>
        <w:pStyle w:val="Nadpisbezsl1-2"/>
      </w:pPr>
      <w:r>
        <w:t>8.2, 1.1.3.10</w:t>
      </w:r>
      <w:r w:rsidR="009D228B">
        <w:tab/>
      </w:r>
      <w:r>
        <w:t>Doba pro uvedení do provozu</w:t>
      </w:r>
    </w:p>
    <w:p w14:paraId="230275D5" w14:textId="5360794E" w:rsidR="00C96E7C" w:rsidRDefault="00C96E7C" w:rsidP="005D168C">
      <w:pPr>
        <w:pStyle w:val="Textbezodsazen"/>
      </w:pPr>
      <w:r>
        <w:t xml:space="preserve">Zhotovitel je povinen </w:t>
      </w:r>
      <w:r w:rsidRPr="00C6703E">
        <w:t>dokončit Dílo</w:t>
      </w:r>
      <w:r w:rsidR="00582C15" w:rsidRPr="00C6703E">
        <w:t xml:space="preserve"> v</w:t>
      </w:r>
      <w:r w:rsidR="00582C15">
        <w:t> </w:t>
      </w:r>
      <w:r>
        <w:t>rozsahu nezbytném pro účely uvedení Díla do</w:t>
      </w:r>
      <w:r w:rsidR="00282BEB">
        <w:t xml:space="preserve"> </w:t>
      </w:r>
      <w:r>
        <w:t xml:space="preserve">provozu za podmínek </w:t>
      </w:r>
      <w:r w:rsidR="004525C2">
        <w:t xml:space="preserve">zákona </w:t>
      </w:r>
      <w:r w:rsidR="004525C2" w:rsidRPr="004525C2">
        <w:t xml:space="preserve">č. 283/2021 Sb. Stavební zákon, platný od 01. 01. 2024 (dále též jen „NSZ“), a zákona č.266/1994 Sb., o dráhách, </w:t>
      </w:r>
      <w:r>
        <w:t>nejpozději do</w:t>
      </w:r>
      <w:r w:rsidR="00397F61">
        <w:t xml:space="preserve"> 12 měsíců od </w:t>
      </w:r>
      <w:r w:rsidR="00A9026E">
        <w:t>Data zahájení prací.</w:t>
      </w:r>
    </w:p>
    <w:p w14:paraId="306F386F" w14:textId="289548C1" w:rsidR="00EA6BBD" w:rsidRDefault="00EA6BBD" w:rsidP="005D168C">
      <w:pPr>
        <w:pStyle w:val="Textbezodsazen"/>
      </w:pPr>
      <w:r>
        <w:t xml:space="preserve">Lhůty stanovené v odst. (3) </w:t>
      </w:r>
      <w:proofErr w:type="spellStart"/>
      <w:r>
        <w:t>podčlánku</w:t>
      </w:r>
      <w:proofErr w:type="spellEnd"/>
      <w:r>
        <w:t xml:space="preserve"> 1.11.5.1 Kapitoly 1 TKP a lhůty stanovené v pod-článku 7.9 Smluvních podmínek se nepoužijí a nahrazují se lhůtou 6 měsíců po dokončení Milníku č. 3, tj. do 6 měsíců ode dne </w:t>
      </w:r>
      <w:r w:rsidR="005C3C1D">
        <w:t xml:space="preserve">Převzetí </w:t>
      </w:r>
      <w:r w:rsidR="001C1DF4" w:rsidRPr="00A70B29">
        <w:t>o převzetí části Díla</w:t>
      </w:r>
      <w:r w:rsidR="005C3C1D">
        <w:t xml:space="preserve">. </w:t>
      </w:r>
    </w:p>
    <w:p w14:paraId="35D4BBD0" w14:textId="77777777" w:rsidR="00C96E7C" w:rsidRDefault="00C96E7C" w:rsidP="009D228B">
      <w:pPr>
        <w:pStyle w:val="Nadpisbezsl1-2"/>
      </w:pPr>
      <w:r>
        <w:t>8.7</w:t>
      </w:r>
      <w:r w:rsidR="00E31DF8">
        <w:tab/>
      </w:r>
      <w:r>
        <w:t>Náhrada škody za zpoždění</w:t>
      </w:r>
    </w:p>
    <w:p w14:paraId="3D35EAF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5883B562" w14:textId="77777777" w:rsidR="00C96E7C" w:rsidRDefault="00C96E7C" w:rsidP="009D228B">
      <w:pPr>
        <w:pStyle w:val="Nadpisbezsl1-2"/>
      </w:pPr>
      <w:r>
        <w:t>8.7</w:t>
      </w:r>
      <w:r w:rsidR="009D228B">
        <w:tab/>
      </w:r>
      <w:r>
        <w:t>Maximální částka náhrady škody za zpoždění</w:t>
      </w:r>
    </w:p>
    <w:p w14:paraId="4FD25E85" w14:textId="77777777" w:rsidR="00C96E7C" w:rsidRDefault="00C96E7C" w:rsidP="005D168C">
      <w:pPr>
        <w:pStyle w:val="Textbezodsazen"/>
      </w:pPr>
      <w:r>
        <w:t xml:space="preserve">Celková výše náhrady škody za zpoždění je stanovena ve výši </w:t>
      </w:r>
      <w:r w:rsidR="003451AB">
        <w:t>Přijaté smluvní částky.</w:t>
      </w:r>
    </w:p>
    <w:p w14:paraId="54810010" w14:textId="77777777" w:rsidR="00C96E7C" w:rsidRDefault="00C96E7C" w:rsidP="009D228B">
      <w:pPr>
        <w:pStyle w:val="Nadpisbezsl1-2"/>
      </w:pPr>
      <w:r>
        <w:t>11.1</w:t>
      </w:r>
      <w:r w:rsidR="009D228B">
        <w:tab/>
      </w:r>
      <w:r>
        <w:t>Délka záruční doby</w:t>
      </w:r>
    </w:p>
    <w:p w14:paraId="73EC474B"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4A77EE26" w14:textId="77777777" w:rsidR="00D11354" w:rsidRPr="009D228B" w:rsidRDefault="00D11354" w:rsidP="009D228B">
      <w:pPr>
        <w:pStyle w:val="Nadpisbezsl1-2"/>
      </w:pPr>
      <w:r w:rsidRPr="009D228B">
        <w:t>11.7</w:t>
      </w:r>
      <w:r w:rsidR="009D228B" w:rsidRPr="009D228B">
        <w:tab/>
      </w:r>
      <w:r w:rsidRPr="009D228B">
        <w:t>Právo na přístup</w:t>
      </w:r>
    </w:p>
    <w:p w14:paraId="75F802D7" w14:textId="77777777" w:rsidR="00D11354" w:rsidRPr="00382BD8" w:rsidRDefault="00D11354" w:rsidP="00D11354">
      <w:pPr>
        <w:pStyle w:val="Textbezodsazen"/>
      </w:pPr>
      <w:r w:rsidRPr="00382BD8">
        <w:t>Za slova „odstranění vad Díla“ se doplňuje text „nebo Pojistné záruky za odstranění vad Díla“</w:t>
      </w:r>
    </w:p>
    <w:p w14:paraId="4691E68B" w14:textId="77777777" w:rsidR="00D11354" w:rsidRPr="009D228B" w:rsidRDefault="00D11354" w:rsidP="009D228B">
      <w:pPr>
        <w:pStyle w:val="Nadpisbezsl1-2"/>
      </w:pPr>
      <w:r w:rsidRPr="009D228B">
        <w:t>11.10</w:t>
      </w:r>
      <w:r w:rsidR="009D228B" w:rsidRPr="009D228B">
        <w:tab/>
      </w:r>
      <w:r w:rsidRPr="009D228B">
        <w:t>Nesplněné závazky</w:t>
      </w:r>
    </w:p>
    <w:p w14:paraId="664646D3" w14:textId="77777777" w:rsidR="00D11354" w:rsidRPr="00382BD8" w:rsidRDefault="00D11354" w:rsidP="00D11354">
      <w:pPr>
        <w:pStyle w:val="Textbezodsazen"/>
      </w:pPr>
      <w:r w:rsidRPr="00382BD8">
        <w:t>Za slova „odstranění vad Díla“ se doplňuje text „nebo Pojistné záruky za odstranění vad Díla“.</w:t>
      </w:r>
    </w:p>
    <w:p w14:paraId="3117EECF" w14:textId="77777777" w:rsidR="00D11354" w:rsidRPr="009D228B" w:rsidRDefault="00D11354" w:rsidP="009D228B">
      <w:pPr>
        <w:pStyle w:val="Nadpisbezsl1-2"/>
      </w:pPr>
      <w:r w:rsidRPr="009D228B">
        <w:t>11.11</w:t>
      </w:r>
      <w:r w:rsidR="009D228B">
        <w:tab/>
      </w:r>
      <w:r w:rsidRPr="009D228B">
        <w:t>Úklid staveniště</w:t>
      </w:r>
    </w:p>
    <w:p w14:paraId="7E315316"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454D75AB" w14:textId="77777777" w:rsidR="00C96E7C" w:rsidRDefault="00C96E7C" w:rsidP="009D228B">
      <w:pPr>
        <w:pStyle w:val="Nadpisbezsl1-2"/>
      </w:pPr>
      <w:r>
        <w:t>13.1</w:t>
      </w:r>
      <w:r w:rsidR="009D228B">
        <w:tab/>
      </w:r>
      <w:r>
        <w:t xml:space="preserve">Právo na variaci </w:t>
      </w:r>
    </w:p>
    <w:p w14:paraId="47A7F291" w14:textId="77777777"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11118F87" w14:textId="77777777" w:rsidR="00C96E7C" w:rsidRDefault="00C96E7C" w:rsidP="009D228B">
      <w:pPr>
        <w:pStyle w:val="Nadpisbezsl1-2"/>
      </w:pPr>
      <w:r>
        <w:t>13.5</w:t>
      </w:r>
      <w:r w:rsidR="009D228B">
        <w:tab/>
      </w:r>
      <w:r>
        <w:t>Podmíněné obnosy</w:t>
      </w:r>
    </w:p>
    <w:p w14:paraId="69BBE244" w14:textId="77777777" w:rsidR="00C96E7C" w:rsidRDefault="00C96E7C" w:rsidP="00582C15">
      <w:pPr>
        <w:pStyle w:val="Textbezodsazen"/>
      </w:pPr>
      <w:r>
        <w:t>Podmíněné obnosy poskytnuty nebudou.</w:t>
      </w:r>
    </w:p>
    <w:p w14:paraId="67E43BB1" w14:textId="77777777" w:rsidR="00C96E7C" w:rsidRDefault="00643B60" w:rsidP="009D228B">
      <w:pPr>
        <w:pStyle w:val="Nadpisbezsl1-2"/>
      </w:pPr>
      <w:r w:rsidRPr="00643B60">
        <w:lastRenderedPageBreak/>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39D2F235"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6CA2AD39" w14:textId="77777777" w:rsidR="00155906" w:rsidRDefault="00155906" w:rsidP="009D228B">
      <w:pPr>
        <w:pStyle w:val="Nadpisbezsl1-2"/>
      </w:pPr>
      <w:r>
        <w:t>14.2</w:t>
      </w:r>
      <w:r w:rsidR="009D228B">
        <w:tab/>
      </w:r>
      <w:r>
        <w:t>Zálohová platba</w:t>
      </w:r>
    </w:p>
    <w:p w14:paraId="37DC58F8" w14:textId="77777777"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1B4E0647" w14:textId="77777777"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1B537FA7"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6D54E36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6CA61B3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3B703EE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5C29862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400D1B8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51E6DAB2"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2060BCC7"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A36D72A" w14:textId="77777777"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64E93AED" w14:textId="77777777"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w:t>
      </w:r>
      <w:proofErr w:type="gramStart"/>
      <w:r w:rsidRPr="00382BD8">
        <w:rPr>
          <w:rFonts w:asciiTheme="minorHAnsi" w:eastAsia="Calibri" w:hAnsiTheme="minorHAnsi"/>
          <w:sz w:val="18"/>
          <w:szCs w:val="18"/>
        </w:rPr>
        <w:t xml:space="preserve">výstavcem </w:t>
      </w:r>
      <w:r w:rsidRPr="00382BD8">
        <w:rPr>
          <w:rFonts w:eastAsia="Calibri"/>
        </w:rPr>
        <w:t>.</w:t>
      </w:r>
      <w:proofErr w:type="gramEnd"/>
    </w:p>
    <w:p w14:paraId="628679AD" w14:textId="77777777" w:rsidR="00432CCA" w:rsidRPr="00382BD8" w:rsidRDefault="00432CCA" w:rsidP="00432CCA">
      <w:pPr>
        <w:pStyle w:val="Textbezodsazen"/>
      </w:pPr>
      <w:r w:rsidRPr="00382BD8">
        <w:rPr>
          <w:rFonts w:eastAsia="Calibri"/>
        </w:rPr>
        <w:t>Pokud zálohová platba není v Příloze k nabídce uvedena, tento Pod-článek se nepoužije.“</w:t>
      </w:r>
    </w:p>
    <w:p w14:paraId="5BF6CB0C" w14:textId="77777777"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5D86619" w14:textId="77777777" w:rsidR="00C96E7C" w:rsidRDefault="00C96E7C" w:rsidP="00582C15">
      <w:pPr>
        <w:pStyle w:val="Textbezodsazen"/>
      </w:pPr>
      <w:r>
        <w:t>Zálohová platba se neposkytuje.</w:t>
      </w:r>
    </w:p>
    <w:p w14:paraId="79D1A5A5" w14:textId="77777777" w:rsidR="00876E5F" w:rsidRDefault="00876E5F" w:rsidP="00876E5F">
      <w:pPr>
        <w:pStyle w:val="Nadpisbezsl1-2"/>
      </w:pPr>
      <w:r>
        <w:t>14.5</w:t>
      </w:r>
      <w:r>
        <w:tab/>
        <w:t>Technologické materiály určené pro dílo</w:t>
      </w:r>
    </w:p>
    <w:p w14:paraId="7ACC9F9A" w14:textId="77777777" w:rsidR="00876E5F" w:rsidRDefault="00876E5F" w:rsidP="00876E5F">
      <w:pPr>
        <w:pStyle w:val="Textbezodsazen"/>
      </w:pPr>
      <w:r>
        <w:t>Pod-článek 14.5 se nepoužije.</w:t>
      </w:r>
    </w:p>
    <w:p w14:paraId="1713D01B" w14:textId="77777777" w:rsidR="006079C6" w:rsidRDefault="006079C6" w:rsidP="006079C6">
      <w:pPr>
        <w:pStyle w:val="Nadpisbezsl1-2"/>
      </w:pPr>
      <w:r>
        <w:t>14.</w:t>
      </w:r>
      <w:r w:rsidR="009F1B0A">
        <w:t>6</w:t>
      </w:r>
      <w:r>
        <w:t xml:space="preserve"> Žádost o potvrzení průběžné platby</w:t>
      </w:r>
    </w:p>
    <w:p w14:paraId="6E236AB5" w14:textId="77777777" w:rsidR="006079C6" w:rsidRDefault="006079C6" w:rsidP="006079C6">
      <w:pPr>
        <w:pStyle w:val="Textbezodsazen"/>
      </w:pPr>
      <w:r>
        <w:t xml:space="preserve">Platební období se stanovuje čtvrtletní, a to 16. 11. - 28. 2. (resp. 29.2), 1. 3. - 31. 5., 1. 6. -31. 8., 1. 9. - 15. 11. každého kalendářního roku. </w:t>
      </w:r>
    </w:p>
    <w:p w14:paraId="5FC185DB" w14:textId="77777777" w:rsidR="00FB5A94" w:rsidRDefault="00FB5A94" w:rsidP="00FB5A94">
      <w:pPr>
        <w:pStyle w:val="Nadpisbezsl1-2"/>
      </w:pPr>
      <w:r w:rsidRPr="00025F79">
        <w:t>14.6</w:t>
      </w:r>
      <w:r>
        <w:tab/>
      </w:r>
      <w:r w:rsidRPr="00025F79">
        <w:t>Vydání potvrzení průběžné platby</w:t>
      </w:r>
    </w:p>
    <w:p w14:paraId="1E39162D" w14:textId="77777777" w:rsidR="00FB5A94" w:rsidRPr="00382BD8" w:rsidRDefault="00FB5A94" w:rsidP="00FB5A94">
      <w:pPr>
        <w:jc w:val="both"/>
      </w:pPr>
      <w:r w:rsidRPr="00382BD8">
        <w:t>V pátém odstavci se text písm.(c) ruší a nahrazuje textem:</w:t>
      </w:r>
    </w:p>
    <w:p w14:paraId="0F147A3E" w14:textId="77777777" w:rsidR="00FB5A94" w:rsidRPr="00382BD8" w:rsidRDefault="00FB5A94" w:rsidP="00FB5A94">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FA2515A" w14:textId="77777777" w:rsidR="00FB5A94" w:rsidRPr="00025F79" w:rsidRDefault="00FB5A94" w:rsidP="00FB5A94">
      <w:pPr>
        <w:jc w:val="both"/>
        <w:rPr>
          <w:i/>
        </w:rPr>
      </w:pPr>
      <w:r w:rsidRPr="00025F79">
        <w:rPr>
          <w:i/>
        </w:rPr>
        <w:lastRenderedPageBreak/>
        <w:t>Do pátého odstavce se za pododstavec písm.(f) doplňuje další pododstavec písm.(g):</w:t>
      </w:r>
    </w:p>
    <w:p w14:paraId="31179F58" w14:textId="77777777" w:rsidR="00FB5A94" w:rsidRPr="00025F79" w:rsidRDefault="00FB5A94" w:rsidP="00FB5A94">
      <w:pPr>
        <w:ind w:left="709" w:hanging="425"/>
        <w:jc w:val="both"/>
      </w:pPr>
      <w:r>
        <w:t>„</w:t>
      </w:r>
      <w:r w:rsidRPr="00025F79">
        <w:t>(g) neprokáže znovu splnění kvalifikace po převodu podnikatelské činnosti či její části podle Pod-článku 1.7 [Postoupení],</w:t>
      </w:r>
      <w:r>
        <w:t>“</w:t>
      </w:r>
    </w:p>
    <w:p w14:paraId="7248CEE7" w14:textId="77777777" w:rsidR="00FB5A94" w:rsidRDefault="00FB5A94" w:rsidP="00FB5A94">
      <w:pPr>
        <w:pStyle w:val="Nadpisbezsl1-2"/>
      </w:pPr>
      <w:r>
        <w:t>14.6</w:t>
      </w:r>
      <w:r>
        <w:tab/>
        <w:t>Částka, která může být z Průběžné platby zadržena v případě porušení Smlouvy</w:t>
      </w:r>
    </w:p>
    <w:p w14:paraId="6E366F3F" w14:textId="77777777" w:rsidR="00FB5A94" w:rsidRDefault="00FB5A94" w:rsidP="00FB5A94">
      <w:pPr>
        <w:pStyle w:val="Textbezodsazen"/>
      </w:pPr>
      <w:r>
        <w:t>Objednatel může v případě porušení některé povinnosti dle pod-odstavce (c) až (f) zadržet částku ve výši 10 % z Průběžné platby.</w:t>
      </w:r>
    </w:p>
    <w:p w14:paraId="3956C37E" w14:textId="77777777" w:rsidR="00FB5A94" w:rsidRDefault="00FB5A94" w:rsidP="00FB5A94">
      <w:pPr>
        <w:pStyle w:val="Nadpisbezsl1-2"/>
      </w:pPr>
      <w:r>
        <w:t>14.6</w:t>
      </w:r>
      <w:r>
        <w:tab/>
        <w:t>Minimální částka Potvrzení průběžné platby</w:t>
      </w:r>
    </w:p>
    <w:p w14:paraId="50967923" w14:textId="77777777" w:rsidR="00FB5A94" w:rsidRPr="006079C6" w:rsidRDefault="00FB5A94" w:rsidP="00FB5A94">
      <w:pPr>
        <w:pStyle w:val="Textbezodsazen"/>
        <w:rPr>
          <w:strike/>
          <w:highlight w:val="green"/>
        </w:rPr>
      </w:pPr>
      <w:r>
        <w:t>Minimální částka Potvrzení průběžné platby není stanovena</w:t>
      </w:r>
      <w:r w:rsidR="006079C6">
        <w:t>.</w:t>
      </w:r>
    </w:p>
    <w:p w14:paraId="37B20EAE" w14:textId="77777777" w:rsidR="00C96E7C" w:rsidRDefault="00C96E7C" w:rsidP="009D228B">
      <w:pPr>
        <w:pStyle w:val="Nadpisbezsl1-2"/>
      </w:pPr>
      <w:r>
        <w:t>14.15</w:t>
      </w:r>
      <w:r w:rsidR="004718E5">
        <w:tab/>
      </w:r>
      <w:r>
        <w:t>Měny platby</w:t>
      </w:r>
    </w:p>
    <w:p w14:paraId="44E9F051"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5DB53BB9" w14:textId="77777777" w:rsidR="0083024A" w:rsidRPr="00025F79" w:rsidRDefault="004718E5" w:rsidP="009D228B">
      <w:pPr>
        <w:pStyle w:val="Nadpisbezsl1-2"/>
      </w:pPr>
      <w:r>
        <w:t>15.2</w:t>
      </w:r>
      <w:r>
        <w:tab/>
      </w:r>
      <w:r w:rsidR="0083024A" w:rsidRPr="00025F79">
        <w:t>Odstoupení objednatelem</w:t>
      </w:r>
    </w:p>
    <w:p w14:paraId="0CC1226B" w14:textId="77777777"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8522029" w14:textId="77777777"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31A8B510" w14:textId="77777777" w:rsidR="00C96E7C" w:rsidRDefault="00C96E7C" w:rsidP="009D228B">
      <w:pPr>
        <w:pStyle w:val="Nadpisbezsl1-2"/>
      </w:pPr>
      <w:r>
        <w:t>18.1</w:t>
      </w:r>
      <w:r w:rsidR="009D228B">
        <w:tab/>
      </w:r>
      <w:r>
        <w:t>Obecné požadavky na pojištění</w:t>
      </w:r>
    </w:p>
    <w:p w14:paraId="3036FD6E"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48A53DE7"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64491B3"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0F963E25" w14:textId="77777777"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11DADB2D"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1416F6A3" w14:textId="77777777" w:rsidR="00316A98" w:rsidRDefault="00316A98" w:rsidP="00316A98">
      <w:pPr>
        <w:pStyle w:val="F-OPlOdstavec"/>
        <w:rPr>
          <w:rFonts w:asciiTheme="minorHAnsi" w:hAnsiTheme="minorHAnsi"/>
          <w:sz w:val="18"/>
          <w:szCs w:val="18"/>
        </w:rPr>
      </w:pPr>
    </w:p>
    <w:p w14:paraId="500081E9"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3E84B86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04A37C26" w14:textId="77777777" w:rsidR="00316A98" w:rsidRPr="00316A98" w:rsidRDefault="00316A98" w:rsidP="00B172EC">
      <w:pPr>
        <w:pStyle w:val="Odrka1-1"/>
      </w:pPr>
      <w:r w:rsidRPr="00316A98">
        <w:t>pojištění odpovědnosti Zhotovitele během záručního období min. 24 měsíců</w:t>
      </w:r>
    </w:p>
    <w:p w14:paraId="0EDE75C8" w14:textId="77777777" w:rsidR="00316A98" w:rsidRPr="00316A98" w:rsidRDefault="00316A98" w:rsidP="00B172EC">
      <w:pPr>
        <w:pStyle w:val="Odrka1-1"/>
      </w:pPr>
      <w:r w:rsidRPr="00316A98">
        <w:t>pojištění rizika projektanta (vadný projekt a konstrukce)</w:t>
      </w:r>
    </w:p>
    <w:p w14:paraId="07592113" w14:textId="77777777" w:rsidR="00316A98" w:rsidRPr="00316A98" w:rsidRDefault="00316A98" w:rsidP="00B172EC">
      <w:pPr>
        <w:pStyle w:val="Odrka1-1"/>
      </w:pPr>
      <w:r w:rsidRPr="00316A98">
        <w:t>pojištění rizika výrobce (výrobní vada)</w:t>
      </w:r>
    </w:p>
    <w:p w14:paraId="015677D9" w14:textId="77777777" w:rsidR="00316A98" w:rsidRPr="00316A98" w:rsidRDefault="00316A98" w:rsidP="00B172EC">
      <w:pPr>
        <w:pStyle w:val="Odrka1-1"/>
      </w:pPr>
      <w:r w:rsidRPr="00316A98">
        <w:t xml:space="preserve">pojištění okolního majetku </w:t>
      </w:r>
    </w:p>
    <w:p w14:paraId="6D407E2C" w14:textId="77777777" w:rsidR="00316A98" w:rsidRPr="00316A98" w:rsidRDefault="00316A98" w:rsidP="00B172EC">
      <w:pPr>
        <w:pStyle w:val="Odrka1-1"/>
      </w:pPr>
      <w:r w:rsidRPr="00316A98">
        <w:t xml:space="preserve">pojištění převzatého majetku od Objednatele </w:t>
      </w:r>
    </w:p>
    <w:p w14:paraId="5E353C9E" w14:textId="77777777" w:rsidR="00316A98" w:rsidRPr="00316A98" w:rsidRDefault="00316A98" w:rsidP="00B172EC">
      <w:pPr>
        <w:pStyle w:val="Odrka1-1"/>
      </w:pPr>
      <w:r w:rsidRPr="00316A98">
        <w:t xml:space="preserve">pojištění nákladů na demolice, vyklizení a odvoz suti </w:t>
      </w:r>
    </w:p>
    <w:p w14:paraId="3B636EA9" w14:textId="77777777" w:rsidR="00316A98" w:rsidRPr="00316A98" w:rsidRDefault="001D3D61" w:rsidP="00B172EC">
      <w:pPr>
        <w:pStyle w:val="Odrka1-1"/>
      </w:pPr>
      <w:r>
        <w:t>po</w:t>
      </w:r>
      <w:r w:rsidR="00316A98" w:rsidRPr="00316A98">
        <w:t>jištění křížové odpovědnosti zhotovitele a jeho Podzhotovitelů</w:t>
      </w:r>
    </w:p>
    <w:p w14:paraId="70992D7F"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3F7354C0" w14:textId="77777777" w:rsidR="00316A98" w:rsidRDefault="001D3D61" w:rsidP="00B172EC">
      <w:pPr>
        <w:pStyle w:val="Odrka1-1"/>
      </w:pPr>
      <w:r>
        <w:t xml:space="preserve"> </w:t>
      </w:r>
      <w:r w:rsidR="00316A98" w:rsidRPr="00316A98">
        <w:t>maximální spoluúčast ve výši 10 % Smluvní ceny, ne však vyšší než 1 mil. Kč.</w:t>
      </w:r>
    </w:p>
    <w:p w14:paraId="46872E14"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4AFF976C" w14:textId="77777777" w:rsidR="00C96E7C" w:rsidRDefault="00C96E7C" w:rsidP="009D228B">
      <w:pPr>
        <w:pStyle w:val="Nadpisbezsl1-2"/>
      </w:pPr>
      <w:r>
        <w:lastRenderedPageBreak/>
        <w:t>20.2 až 20.8</w:t>
      </w:r>
      <w:r w:rsidR="009D228B">
        <w:tab/>
      </w:r>
      <w:r>
        <w:t>Rozhodování sporů</w:t>
      </w:r>
    </w:p>
    <w:p w14:paraId="4A60E220" w14:textId="77777777" w:rsidR="00C96E7C" w:rsidRDefault="00C96E7C" w:rsidP="00582C15">
      <w:pPr>
        <w:pStyle w:val="Textbezodsazen"/>
      </w:pPr>
      <w:r>
        <w:t>Rozhodování sporů je upraveno dle varianty B.</w:t>
      </w:r>
    </w:p>
    <w:p w14:paraId="01CFC1F1" w14:textId="77777777" w:rsidR="00C732F0" w:rsidRDefault="00C732F0" w:rsidP="00C732F0">
      <w:pPr>
        <w:jc w:val="both"/>
      </w:pPr>
    </w:p>
    <w:p w14:paraId="1A4FE5A3" w14:textId="77777777" w:rsidR="00C732F0" w:rsidRDefault="00C732F0" w:rsidP="00C732F0">
      <w:pPr>
        <w:jc w:val="both"/>
      </w:pPr>
    </w:p>
    <w:p w14:paraId="062962B5" w14:textId="77777777" w:rsidR="00C732F0" w:rsidRDefault="00C732F0" w:rsidP="00C732F0">
      <w:pPr>
        <w:jc w:val="both"/>
      </w:pPr>
    </w:p>
    <w:sectPr w:rsidR="00C732F0" w:rsidSect="001F5401">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6969F" w14:textId="77777777" w:rsidR="001F5401" w:rsidRDefault="001F5401" w:rsidP="00962258">
      <w:pPr>
        <w:spacing w:after="0" w:line="240" w:lineRule="auto"/>
      </w:pPr>
      <w:r>
        <w:separator/>
      </w:r>
    </w:p>
  </w:endnote>
  <w:endnote w:type="continuationSeparator" w:id="0">
    <w:p w14:paraId="18983E19" w14:textId="77777777" w:rsidR="001F5401" w:rsidRDefault="001F54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517E8300" w14:textId="77777777" w:rsidTr="009223E5">
      <w:tc>
        <w:tcPr>
          <w:tcW w:w="851" w:type="dxa"/>
          <w:tcMar>
            <w:left w:w="0" w:type="dxa"/>
            <w:right w:w="0" w:type="dxa"/>
          </w:tcMar>
          <w:vAlign w:val="bottom"/>
        </w:tcPr>
        <w:p w14:paraId="5843C8BA" w14:textId="77777777"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7892">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7892">
            <w:rPr>
              <w:rStyle w:val="slostrnky"/>
              <w:noProof/>
            </w:rPr>
            <w:t>14</w:t>
          </w:r>
          <w:r w:rsidRPr="00B8518B">
            <w:rPr>
              <w:rStyle w:val="slostrnky"/>
            </w:rPr>
            <w:fldChar w:fldCharType="end"/>
          </w:r>
        </w:p>
      </w:tc>
      <w:tc>
        <w:tcPr>
          <w:tcW w:w="7739" w:type="dxa"/>
          <w:vAlign w:val="bottom"/>
        </w:tcPr>
        <w:p w14:paraId="3B787052" w14:textId="77777777" w:rsidR="009D228B" w:rsidRDefault="009D228B" w:rsidP="009223E5">
          <w:pPr>
            <w:pStyle w:val="Zpatvlevo"/>
          </w:pPr>
          <w:r>
            <w:t xml:space="preserve">Příloha k nabídce </w:t>
          </w:r>
        </w:p>
        <w:sdt>
          <w:sdtPr>
            <w:rPr>
              <w:rFonts w:asciiTheme="minorHAnsi" w:hAnsiTheme="minorHAnsi"/>
              <w:b w:val="0"/>
              <w:sz w:val="12"/>
              <w:szCs w:val="18"/>
            </w:rPr>
            <w:alias w:val="Název akce - propíše se do zápatí"/>
            <w:tag w:val="Název akce"/>
            <w:id w:val="-1585600872"/>
            <w:placeholder>
              <w:docPart w:val="6977F369D2D54A57B5609CBFA0219FDB"/>
            </w:placeholder>
            <w:text w:multiLine="1"/>
          </w:sdtPr>
          <w:sdtContent>
            <w:p w14:paraId="1679D115" w14:textId="77777777" w:rsidR="009D3291" w:rsidRPr="009D3291" w:rsidRDefault="009D3291" w:rsidP="009D3291">
              <w:pPr>
                <w:pStyle w:val="Titul2"/>
                <w:rPr>
                  <w:rFonts w:asciiTheme="minorHAnsi" w:hAnsiTheme="minorHAnsi"/>
                  <w:b w:val="0"/>
                  <w:sz w:val="12"/>
                  <w:szCs w:val="18"/>
                </w:rPr>
              </w:pPr>
              <w:r w:rsidRPr="009D3291">
                <w:rPr>
                  <w:rFonts w:asciiTheme="minorHAnsi" w:hAnsiTheme="minorHAnsi"/>
                  <w:b w:val="0"/>
                  <w:sz w:val="12"/>
                  <w:szCs w:val="18"/>
                </w:rPr>
                <w:t xml:space="preserve">„Rekonstrukce systému DDTS ŽDC v obvodu OŘ Praha, Olomouc, Brno, Ostrava“ </w:t>
              </w:r>
              <w:r w:rsidRPr="009D3291">
                <w:rPr>
                  <w:rFonts w:asciiTheme="minorHAnsi" w:hAnsiTheme="minorHAnsi"/>
                  <w:b w:val="0"/>
                  <w:sz w:val="12"/>
                  <w:szCs w:val="18"/>
                </w:rPr>
                <w:br/>
                <w:t>„Rekonstrukce systému DDTS ŽDC v obvodu OŘ Plzeň, Ústí nad Labem, Hradec Králové“</w:t>
              </w:r>
            </w:p>
          </w:sdtContent>
        </w:sdt>
        <w:p w14:paraId="5A56DD8E" w14:textId="77777777" w:rsidR="009D228B" w:rsidRPr="00352421" w:rsidRDefault="009D228B" w:rsidP="009223E5">
          <w:pPr>
            <w:pStyle w:val="Zpatvlevo"/>
            <w:rPr>
              <w:rStyle w:val="Tun"/>
            </w:rPr>
          </w:pPr>
        </w:p>
      </w:tc>
    </w:tr>
  </w:tbl>
  <w:p w14:paraId="7D747ED9"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6DA941B2" w14:textId="77777777" w:rsidTr="009223E5">
      <w:tc>
        <w:tcPr>
          <w:tcW w:w="7797" w:type="dxa"/>
          <w:tcMar>
            <w:left w:w="0" w:type="dxa"/>
            <w:right w:w="0" w:type="dxa"/>
          </w:tcMar>
          <w:vAlign w:val="bottom"/>
        </w:tcPr>
        <w:p w14:paraId="3E683A50" w14:textId="77777777" w:rsidR="009D228B" w:rsidRDefault="009D228B" w:rsidP="009223E5">
          <w:pPr>
            <w:pStyle w:val="Zpatvpravo"/>
          </w:pPr>
          <w:r>
            <w:t xml:space="preserve">Příloha k nabídce </w:t>
          </w:r>
        </w:p>
        <w:sdt>
          <w:sdtPr>
            <w:rPr>
              <w:rFonts w:asciiTheme="minorHAnsi" w:hAnsiTheme="minorHAnsi"/>
              <w:b w:val="0"/>
              <w:sz w:val="12"/>
              <w:szCs w:val="18"/>
            </w:rPr>
            <w:alias w:val="Název akce - propíše se do zápatí"/>
            <w:tag w:val="Název akce"/>
            <w:id w:val="-938449917"/>
            <w:placeholder>
              <w:docPart w:val="8F0E08EF29E347BFABB58FCB3C82E396"/>
            </w:placeholder>
            <w:text w:multiLine="1"/>
          </w:sdtPr>
          <w:sdtContent>
            <w:p w14:paraId="3F91DDAA" w14:textId="77777777" w:rsidR="009D3291" w:rsidRPr="009D3291" w:rsidRDefault="009D3291" w:rsidP="009D3291">
              <w:pPr>
                <w:pStyle w:val="Titul2"/>
                <w:jc w:val="right"/>
                <w:rPr>
                  <w:rFonts w:asciiTheme="minorHAnsi" w:hAnsiTheme="minorHAnsi"/>
                  <w:b w:val="0"/>
                  <w:sz w:val="12"/>
                  <w:szCs w:val="18"/>
                </w:rPr>
              </w:pPr>
              <w:r w:rsidRPr="009D3291">
                <w:rPr>
                  <w:rFonts w:asciiTheme="minorHAnsi" w:hAnsiTheme="minorHAnsi"/>
                  <w:b w:val="0"/>
                  <w:sz w:val="12"/>
                  <w:szCs w:val="18"/>
                </w:rPr>
                <w:t xml:space="preserve">„Rekonstrukce systému DDTS ŽDC v obvodu OŘ Praha, Olomouc, Brno, Ostrava“ </w:t>
              </w:r>
              <w:r w:rsidRPr="009D3291">
                <w:rPr>
                  <w:rFonts w:asciiTheme="minorHAnsi" w:hAnsiTheme="minorHAnsi"/>
                  <w:b w:val="0"/>
                  <w:sz w:val="12"/>
                  <w:szCs w:val="18"/>
                </w:rPr>
                <w:br/>
                <w:t>„Rekonstrukce systému DDTS ŽDC v obvodu OŘ Plzeň, Ústí nad Labem, Hradec Králové“</w:t>
              </w:r>
            </w:p>
          </w:sdtContent>
        </w:sdt>
        <w:p w14:paraId="59F18AFD" w14:textId="77777777" w:rsidR="009D228B" w:rsidRPr="00352421" w:rsidRDefault="009D228B" w:rsidP="009223E5">
          <w:pPr>
            <w:pStyle w:val="Zpatvpravo"/>
            <w:rPr>
              <w:rStyle w:val="Tun"/>
            </w:rPr>
          </w:pPr>
        </w:p>
      </w:tc>
      <w:tc>
        <w:tcPr>
          <w:tcW w:w="851" w:type="dxa"/>
          <w:vAlign w:val="bottom"/>
        </w:tcPr>
        <w:p w14:paraId="226DE9A6" w14:textId="77777777"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C7892">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7892">
            <w:rPr>
              <w:rStyle w:val="slostrnky"/>
              <w:noProof/>
            </w:rPr>
            <w:t>14</w:t>
          </w:r>
          <w:r w:rsidRPr="00B8518B">
            <w:rPr>
              <w:rStyle w:val="slostrnky"/>
            </w:rPr>
            <w:fldChar w:fldCharType="end"/>
          </w:r>
        </w:p>
      </w:tc>
    </w:tr>
  </w:tbl>
  <w:p w14:paraId="114A32F1"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54B77" w14:textId="77777777" w:rsidR="009D228B" w:rsidRPr="00B8518B" w:rsidRDefault="009D228B" w:rsidP="00B172EC">
    <w:pPr>
      <w:pStyle w:val="Zpat"/>
      <w:rPr>
        <w:sz w:val="2"/>
        <w:szCs w:val="2"/>
      </w:rPr>
    </w:pPr>
  </w:p>
  <w:p w14:paraId="596CC6F5" w14:textId="77777777" w:rsidR="009D228B" w:rsidRDefault="009D228B" w:rsidP="00B172EC">
    <w:pPr>
      <w:pStyle w:val="Zpat"/>
      <w:rPr>
        <w:rFonts w:cs="Calibri"/>
        <w:szCs w:val="12"/>
      </w:rPr>
    </w:pPr>
  </w:p>
  <w:p w14:paraId="3D197DB8" w14:textId="77777777"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F38A1" w14:textId="77777777" w:rsidR="001F5401" w:rsidRDefault="001F5401" w:rsidP="00962258">
      <w:pPr>
        <w:spacing w:after="0" w:line="240" w:lineRule="auto"/>
      </w:pPr>
      <w:r>
        <w:separator/>
      </w:r>
    </w:p>
  </w:footnote>
  <w:footnote w:type="continuationSeparator" w:id="0">
    <w:p w14:paraId="7C1F9802" w14:textId="77777777" w:rsidR="001F5401" w:rsidRDefault="001F54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7CAA3DAC" w14:textId="77777777" w:rsidTr="00B22106">
      <w:trPr>
        <w:trHeight w:hRule="exact" w:val="936"/>
      </w:trPr>
      <w:tc>
        <w:tcPr>
          <w:tcW w:w="1361" w:type="dxa"/>
          <w:tcMar>
            <w:left w:w="0" w:type="dxa"/>
            <w:right w:w="0" w:type="dxa"/>
          </w:tcMar>
        </w:tcPr>
        <w:p w14:paraId="642BBF81"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7D5EA8C7" w14:textId="77777777" w:rsidR="009D228B" w:rsidRDefault="009D228B" w:rsidP="00FC6389">
          <w:pPr>
            <w:pStyle w:val="Zpat"/>
          </w:pPr>
        </w:p>
      </w:tc>
      <w:tc>
        <w:tcPr>
          <w:tcW w:w="5756" w:type="dxa"/>
          <w:shd w:val="clear" w:color="auto" w:fill="auto"/>
          <w:tcMar>
            <w:left w:w="0" w:type="dxa"/>
            <w:right w:w="0" w:type="dxa"/>
          </w:tcMar>
        </w:tcPr>
        <w:p w14:paraId="337DD03B" w14:textId="77777777"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6D54C2C6" wp14:editId="67C12681">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61BB34EA" w14:textId="77777777" w:rsidTr="00B22106">
      <w:trPr>
        <w:trHeight w:hRule="exact" w:val="936"/>
      </w:trPr>
      <w:tc>
        <w:tcPr>
          <w:tcW w:w="1361" w:type="dxa"/>
          <w:tcMar>
            <w:left w:w="0" w:type="dxa"/>
            <w:right w:w="0" w:type="dxa"/>
          </w:tcMar>
        </w:tcPr>
        <w:p w14:paraId="2A0CF250"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DB8A03B" w14:textId="77777777" w:rsidR="009D228B" w:rsidRDefault="009D228B" w:rsidP="00FC6389">
          <w:pPr>
            <w:pStyle w:val="Zpat"/>
          </w:pPr>
        </w:p>
      </w:tc>
      <w:tc>
        <w:tcPr>
          <w:tcW w:w="5756" w:type="dxa"/>
          <w:shd w:val="clear" w:color="auto" w:fill="auto"/>
          <w:tcMar>
            <w:left w:w="0" w:type="dxa"/>
            <w:right w:w="0" w:type="dxa"/>
          </w:tcMar>
        </w:tcPr>
        <w:p w14:paraId="3EE7E7FA" w14:textId="77777777" w:rsidR="009D228B" w:rsidRPr="00D6163D" w:rsidRDefault="009D228B" w:rsidP="00FC6389">
          <w:pPr>
            <w:pStyle w:val="Druhdokumentu"/>
          </w:pPr>
        </w:p>
      </w:tc>
    </w:tr>
  </w:tbl>
  <w:p w14:paraId="65E9DFB4" w14:textId="77777777" w:rsidR="009D228B" w:rsidRPr="00D6163D" w:rsidRDefault="009D228B" w:rsidP="00FC6389">
    <w:pPr>
      <w:pStyle w:val="Zhlav"/>
      <w:rPr>
        <w:sz w:val="8"/>
        <w:szCs w:val="8"/>
      </w:rPr>
    </w:pPr>
  </w:p>
  <w:p w14:paraId="5837EF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855195743">
    <w:abstractNumId w:val="6"/>
  </w:num>
  <w:num w:numId="2" w16cid:durableId="361244964">
    <w:abstractNumId w:val="2"/>
  </w:num>
  <w:num w:numId="3" w16cid:durableId="1074203663">
    <w:abstractNumId w:val="14"/>
  </w:num>
  <w:num w:numId="4" w16cid:durableId="1323701348">
    <w:abstractNumId w:val="7"/>
  </w:num>
  <w:num w:numId="5" w16cid:durableId="6163716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3295516">
    <w:abstractNumId w:val="9"/>
  </w:num>
  <w:num w:numId="7" w16cid:durableId="93599264">
    <w:abstractNumId w:val="11"/>
  </w:num>
  <w:num w:numId="8" w16cid:durableId="1368066044">
    <w:abstractNumId w:val="13"/>
  </w:num>
  <w:num w:numId="9" w16cid:durableId="1617559563">
    <w:abstractNumId w:val="0"/>
  </w:num>
  <w:num w:numId="10" w16cid:durableId="1912230717">
    <w:abstractNumId w:val="4"/>
  </w:num>
  <w:num w:numId="11" w16cid:durableId="1858499178">
    <w:abstractNumId w:val="15"/>
  </w:num>
  <w:num w:numId="12" w16cid:durableId="752120429">
    <w:abstractNumId w:val="0"/>
  </w:num>
  <w:num w:numId="13" w16cid:durableId="213468559">
    <w:abstractNumId w:val="4"/>
  </w:num>
  <w:num w:numId="14" w16cid:durableId="406154521">
    <w:abstractNumId w:val="4"/>
  </w:num>
  <w:num w:numId="15" w16cid:durableId="462307319">
    <w:abstractNumId w:val="9"/>
  </w:num>
  <w:num w:numId="16" w16cid:durableId="1568297699">
    <w:abstractNumId w:val="9"/>
  </w:num>
  <w:num w:numId="17" w16cid:durableId="1636521299">
    <w:abstractNumId w:val="9"/>
  </w:num>
  <w:num w:numId="18" w16cid:durableId="574626056">
    <w:abstractNumId w:val="11"/>
  </w:num>
  <w:num w:numId="19" w16cid:durableId="1591160461">
    <w:abstractNumId w:val="11"/>
  </w:num>
  <w:num w:numId="20" w16cid:durableId="1611473882">
    <w:abstractNumId w:val="11"/>
  </w:num>
  <w:num w:numId="21" w16cid:durableId="1887178259">
    <w:abstractNumId w:val="13"/>
  </w:num>
  <w:num w:numId="22" w16cid:durableId="2115440905">
    <w:abstractNumId w:val="0"/>
  </w:num>
  <w:num w:numId="23" w16cid:durableId="1397319328">
    <w:abstractNumId w:val="0"/>
  </w:num>
  <w:num w:numId="24" w16cid:durableId="524440534">
    <w:abstractNumId w:val="4"/>
  </w:num>
  <w:num w:numId="25" w16cid:durableId="900209205">
    <w:abstractNumId w:val="4"/>
  </w:num>
  <w:num w:numId="26" w16cid:durableId="2091923674">
    <w:abstractNumId w:val="15"/>
  </w:num>
  <w:num w:numId="27" w16cid:durableId="431828077">
    <w:abstractNumId w:val="5"/>
  </w:num>
  <w:num w:numId="28" w16cid:durableId="1158688143">
    <w:abstractNumId w:val="0"/>
  </w:num>
  <w:num w:numId="29" w16cid:durableId="1249928216">
    <w:abstractNumId w:val="4"/>
  </w:num>
  <w:num w:numId="30" w16cid:durableId="748232753">
    <w:abstractNumId w:val="4"/>
  </w:num>
  <w:num w:numId="31" w16cid:durableId="626473087">
    <w:abstractNumId w:val="9"/>
  </w:num>
  <w:num w:numId="32" w16cid:durableId="1684546458">
    <w:abstractNumId w:val="9"/>
  </w:num>
  <w:num w:numId="33" w16cid:durableId="573900180">
    <w:abstractNumId w:val="9"/>
  </w:num>
  <w:num w:numId="34" w16cid:durableId="886180446">
    <w:abstractNumId w:val="9"/>
  </w:num>
  <w:num w:numId="35" w16cid:durableId="1911691066">
    <w:abstractNumId w:val="11"/>
  </w:num>
  <w:num w:numId="36" w16cid:durableId="2109884347">
    <w:abstractNumId w:val="11"/>
  </w:num>
  <w:num w:numId="37" w16cid:durableId="710230461">
    <w:abstractNumId w:val="11"/>
  </w:num>
  <w:num w:numId="38" w16cid:durableId="1465342862">
    <w:abstractNumId w:val="11"/>
  </w:num>
  <w:num w:numId="39" w16cid:durableId="1147208672">
    <w:abstractNumId w:val="13"/>
  </w:num>
  <w:num w:numId="40" w16cid:durableId="771975751">
    <w:abstractNumId w:val="0"/>
  </w:num>
  <w:num w:numId="41" w16cid:durableId="1865635779">
    <w:abstractNumId w:val="0"/>
  </w:num>
  <w:num w:numId="42" w16cid:durableId="1346249597">
    <w:abstractNumId w:val="4"/>
  </w:num>
  <w:num w:numId="43" w16cid:durableId="1990936285">
    <w:abstractNumId w:val="4"/>
  </w:num>
  <w:num w:numId="44" w16cid:durableId="1573931423">
    <w:abstractNumId w:val="15"/>
  </w:num>
  <w:num w:numId="45" w16cid:durableId="2088140784">
    <w:abstractNumId w:val="10"/>
  </w:num>
  <w:num w:numId="46" w16cid:durableId="180321621">
    <w:abstractNumId w:val="12"/>
  </w:num>
  <w:num w:numId="47" w16cid:durableId="1637292147">
    <w:abstractNumId w:val="16"/>
  </w:num>
  <w:num w:numId="48" w16cid:durableId="221596590">
    <w:abstractNumId w:val="16"/>
    <w:lvlOverride w:ilvl="0">
      <w:startOverride w:val="1"/>
    </w:lvlOverride>
  </w:num>
  <w:num w:numId="49" w16cid:durableId="75322017">
    <w:abstractNumId w:val="8"/>
  </w:num>
  <w:num w:numId="50" w16cid:durableId="1756173559">
    <w:abstractNumId w:val="1"/>
  </w:num>
  <w:num w:numId="51" w16cid:durableId="1158839367">
    <w:abstractNumId w:val="3"/>
  </w:num>
  <w:num w:numId="52" w16cid:durableId="304548047">
    <w:abstractNumId w:val="1"/>
    <w:lvlOverride w:ilvl="0">
      <w:startOverride w:val="1"/>
    </w:lvlOverride>
  </w:num>
  <w:num w:numId="53" w16cid:durableId="1946230239">
    <w:abstractNumId w:val="1"/>
    <w:lvlOverride w:ilvl="0">
      <w:startOverride w:val="1"/>
    </w:lvlOverride>
  </w:num>
  <w:num w:numId="54" w16cid:durableId="1773863786">
    <w:abstractNumId w:val="1"/>
    <w:lvlOverride w:ilvl="0">
      <w:startOverride w:val="1"/>
    </w:lvlOverride>
  </w:num>
  <w:num w:numId="55" w16cid:durableId="155072373">
    <w:abstractNumId w:val="1"/>
    <w:lvlOverride w:ilvl="0">
      <w:startOverride w:val="1"/>
    </w:lvlOverride>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okrá Tereza, Mgr.">
    <w15:presenceInfo w15:providerId="AD" w15:userId="S::MokraT@spravazeleznic.cz::906afc77-3554-48f7-bc7e-63714629bd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3AD"/>
    <w:rsid w:val="00005616"/>
    <w:rsid w:val="00017F3C"/>
    <w:rsid w:val="00025F79"/>
    <w:rsid w:val="000309DC"/>
    <w:rsid w:val="00041EC8"/>
    <w:rsid w:val="000506AF"/>
    <w:rsid w:val="000514D0"/>
    <w:rsid w:val="00054936"/>
    <w:rsid w:val="0006588D"/>
    <w:rsid w:val="00067949"/>
    <w:rsid w:val="00067A5E"/>
    <w:rsid w:val="00067F07"/>
    <w:rsid w:val="000719BB"/>
    <w:rsid w:val="00071A0E"/>
    <w:rsid w:val="00071E6C"/>
    <w:rsid w:val="00072A65"/>
    <w:rsid w:val="00072C1E"/>
    <w:rsid w:val="000854BE"/>
    <w:rsid w:val="000B1476"/>
    <w:rsid w:val="000B15D3"/>
    <w:rsid w:val="000B2816"/>
    <w:rsid w:val="000B4EB8"/>
    <w:rsid w:val="000C40E5"/>
    <w:rsid w:val="000C41F2"/>
    <w:rsid w:val="000C7394"/>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09E6"/>
    <w:rsid w:val="00152473"/>
    <w:rsid w:val="00152D40"/>
    <w:rsid w:val="0015463F"/>
    <w:rsid w:val="00155906"/>
    <w:rsid w:val="00156F97"/>
    <w:rsid w:val="00157E17"/>
    <w:rsid w:val="001615B1"/>
    <w:rsid w:val="001656A2"/>
    <w:rsid w:val="00167E02"/>
    <w:rsid w:val="00170EC5"/>
    <w:rsid w:val="00172A44"/>
    <w:rsid w:val="001747C1"/>
    <w:rsid w:val="001748FA"/>
    <w:rsid w:val="0017695A"/>
    <w:rsid w:val="00177D6B"/>
    <w:rsid w:val="00181A46"/>
    <w:rsid w:val="00185FEC"/>
    <w:rsid w:val="00191F90"/>
    <w:rsid w:val="001A06CC"/>
    <w:rsid w:val="001B4678"/>
    <w:rsid w:val="001B4E74"/>
    <w:rsid w:val="001B572A"/>
    <w:rsid w:val="001B6AC4"/>
    <w:rsid w:val="001C1DF4"/>
    <w:rsid w:val="001C524E"/>
    <w:rsid w:val="001C645F"/>
    <w:rsid w:val="001D3D61"/>
    <w:rsid w:val="001E3C56"/>
    <w:rsid w:val="001E678E"/>
    <w:rsid w:val="001F34A6"/>
    <w:rsid w:val="001F5401"/>
    <w:rsid w:val="00205545"/>
    <w:rsid w:val="002071BB"/>
    <w:rsid w:val="00207DF5"/>
    <w:rsid w:val="00210151"/>
    <w:rsid w:val="00215AF3"/>
    <w:rsid w:val="0023464E"/>
    <w:rsid w:val="00235D7C"/>
    <w:rsid w:val="00240B81"/>
    <w:rsid w:val="00244767"/>
    <w:rsid w:val="00245C9C"/>
    <w:rsid w:val="00247D01"/>
    <w:rsid w:val="00252B62"/>
    <w:rsid w:val="00257246"/>
    <w:rsid w:val="00261A5B"/>
    <w:rsid w:val="00262E5B"/>
    <w:rsid w:val="002654D1"/>
    <w:rsid w:val="002654D9"/>
    <w:rsid w:val="00276AFE"/>
    <w:rsid w:val="00282BEB"/>
    <w:rsid w:val="0028337C"/>
    <w:rsid w:val="00292358"/>
    <w:rsid w:val="00295BD1"/>
    <w:rsid w:val="00297B4E"/>
    <w:rsid w:val="002A3B57"/>
    <w:rsid w:val="002B06D2"/>
    <w:rsid w:val="002C23E5"/>
    <w:rsid w:val="002C31BF"/>
    <w:rsid w:val="002D0977"/>
    <w:rsid w:val="002D620C"/>
    <w:rsid w:val="002D7BD2"/>
    <w:rsid w:val="002D7FD6"/>
    <w:rsid w:val="002E0CD7"/>
    <w:rsid w:val="002E0CFB"/>
    <w:rsid w:val="002E3A3F"/>
    <w:rsid w:val="002E5C7B"/>
    <w:rsid w:val="002F4333"/>
    <w:rsid w:val="0030182C"/>
    <w:rsid w:val="0030212A"/>
    <w:rsid w:val="00316A98"/>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97F61"/>
    <w:rsid w:val="003A1246"/>
    <w:rsid w:val="003A1F7A"/>
    <w:rsid w:val="003C33F2"/>
    <w:rsid w:val="003D756E"/>
    <w:rsid w:val="003E259B"/>
    <w:rsid w:val="003E420D"/>
    <w:rsid w:val="003E4C13"/>
    <w:rsid w:val="004001A6"/>
    <w:rsid w:val="00403788"/>
    <w:rsid w:val="004078F3"/>
    <w:rsid w:val="004153A3"/>
    <w:rsid w:val="004220DE"/>
    <w:rsid w:val="0042532F"/>
    <w:rsid w:val="00426191"/>
    <w:rsid w:val="00427794"/>
    <w:rsid w:val="00432CCA"/>
    <w:rsid w:val="00441B4D"/>
    <w:rsid w:val="004449AA"/>
    <w:rsid w:val="004456AB"/>
    <w:rsid w:val="00450F07"/>
    <w:rsid w:val="004525C2"/>
    <w:rsid w:val="00453CD3"/>
    <w:rsid w:val="00457A0F"/>
    <w:rsid w:val="00460660"/>
    <w:rsid w:val="00463825"/>
    <w:rsid w:val="00464BA9"/>
    <w:rsid w:val="00465C0C"/>
    <w:rsid w:val="00465F51"/>
    <w:rsid w:val="004718E5"/>
    <w:rsid w:val="00473FD8"/>
    <w:rsid w:val="0047485E"/>
    <w:rsid w:val="00483969"/>
    <w:rsid w:val="00486107"/>
    <w:rsid w:val="00486178"/>
    <w:rsid w:val="00487010"/>
    <w:rsid w:val="00491827"/>
    <w:rsid w:val="00496B27"/>
    <w:rsid w:val="004A6E16"/>
    <w:rsid w:val="004B6491"/>
    <w:rsid w:val="004C4399"/>
    <w:rsid w:val="004C4830"/>
    <w:rsid w:val="004C5B64"/>
    <w:rsid w:val="004C787C"/>
    <w:rsid w:val="004E0643"/>
    <w:rsid w:val="004E7A1F"/>
    <w:rsid w:val="004F4B9B"/>
    <w:rsid w:val="004F5923"/>
    <w:rsid w:val="00505A88"/>
    <w:rsid w:val="0050666E"/>
    <w:rsid w:val="0050745A"/>
    <w:rsid w:val="00511AB9"/>
    <w:rsid w:val="00515B28"/>
    <w:rsid w:val="00516D84"/>
    <w:rsid w:val="00523BB5"/>
    <w:rsid w:val="00523EA7"/>
    <w:rsid w:val="005269D4"/>
    <w:rsid w:val="005350DE"/>
    <w:rsid w:val="005406EB"/>
    <w:rsid w:val="00553375"/>
    <w:rsid w:val="00555884"/>
    <w:rsid w:val="00563BB1"/>
    <w:rsid w:val="00566539"/>
    <w:rsid w:val="00572B8E"/>
    <w:rsid w:val="005736B7"/>
    <w:rsid w:val="00574927"/>
    <w:rsid w:val="00575E5A"/>
    <w:rsid w:val="00580245"/>
    <w:rsid w:val="00581F23"/>
    <w:rsid w:val="00582C15"/>
    <w:rsid w:val="005835D0"/>
    <w:rsid w:val="005841B5"/>
    <w:rsid w:val="0058473B"/>
    <w:rsid w:val="005A1F44"/>
    <w:rsid w:val="005A7D4E"/>
    <w:rsid w:val="005B4D2E"/>
    <w:rsid w:val="005B65FC"/>
    <w:rsid w:val="005B7883"/>
    <w:rsid w:val="005B7C7D"/>
    <w:rsid w:val="005C0082"/>
    <w:rsid w:val="005C2FF4"/>
    <w:rsid w:val="005C3C1D"/>
    <w:rsid w:val="005D168C"/>
    <w:rsid w:val="005D1779"/>
    <w:rsid w:val="005D1FC9"/>
    <w:rsid w:val="005D3C39"/>
    <w:rsid w:val="005F3E29"/>
    <w:rsid w:val="005F4BFD"/>
    <w:rsid w:val="00601A8C"/>
    <w:rsid w:val="006037CD"/>
    <w:rsid w:val="00605DD8"/>
    <w:rsid w:val="006079C6"/>
    <w:rsid w:val="0061000B"/>
    <w:rsid w:val="0061012B"/>
    <w:rsid w:val="0061068E"/>
    <w:rsid w:val="006115D3"/>
    <w:rsid w:val="00616F3E"/>
    <w:rsid w:val="0063642B"/>
    <w:rsid w:val="00643B60"/>
    <w:rsid w:val="00647AC6"/>
    <w:rsid w:val="0065610E"/>
    <w:rsid w:val="00656725"/>
    <w:rsid w:val="006575AF"/>
    <w:rsid w:val="00660AD3"/>
    <w:rsid w:val="00664E1A"/>
    <w:rsid w:val="0067190B"/>
    <w:rsid w:val="00671A0C"/>
    <w:rsid w:val="00673405"/>
    <w:rsid w:val="00673932"/>
    <w:rsid w:val="006776B6"/>
    <w:rsid w:val="00677F6C"/>
    <w:rsid w:val="00680727"/>
    <w:rsid w:val="00685D9F"/>
    <w:rsid w:val="00693150"/>
    <w:rsid w:val="006A2EB6"/>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E56E7"/>
    <w:rsid w:val="006F0159"/>
    <w:rsid w:val="006F0940"/>
    <w:rsid w:val="00701D94"/>
    <w:rsid w:val="00705D3E"/>
    <w:rsid w:val="00710723"/>
    <w:rsid w:val="007108AA"/>
    <w:rsid w:val="00720F1A"/>
    <w:rsid w:val="00723ED1"/>
    <w:rsid w:val="00723F59"/>
    <w:rsid w:val="00725A5A"/>
    <w:rsid w:val="00730A60"/>
    <w:rsid w:val="00740AF5"/>
    <w:rsid w:val="00743525"/>
    <w:rsid w:val="007541A2"/>
    <w:rsid w:val="00755818"/>
    <w:rsid w:val="007610BA"/>
    <w:rsid w:val="0076286B"/>
    <w:rsid w:val="00766846"/>
    <w:rsid w:val="00767A99"/>
    <w:rsid w:val="0077140F"/>
    <w:rsid w:val="00774777"/>
    <w:rsid w:val="0077673A"/>
    <w:rsid w:val="007846E1"/>
    <w:rsid w:val="007847D6"/>
    <w:rsid w:val="007A172F"/>
    <w:rsid w:val="007A5172"/>
    <w:rsid w:val="007A67A0"/>
    <w:rsid w:val="007B37D3"/>
    <w:rsid w:val="007B570C"/>
    <w:rsid w:val="007D05EA"/>
    <w:rsid w:val="007D4C3D"/>
    <w:rsid w:val="007D6B63"/>
    <w:rsid w:val="007D7136"/>
    <w:rsid w:val="007E4A6E"/>
    <w:rsid w:val="007F4883"/>
    <w:rsid w:val="007F56A7"/>
    <w:rsid w:val="00800851"/>
    <w:rsid w:val="00806078"/>
    <w:rsid w:val="00807844"/>
    <w:rsid w:val="00807DD0"/>
    <w:rsid w:val="00811ABB"/>
    <w:rsid w:val="008123B6"/>
    <w:rsid w:val="00813245"/>
    <w:rsid w:val="00817D40"/>
    <w:rsid w:val="00821D01"/>
    <w:rsid w:val="00821F3A"/>
    <w:rsid w:val="00826284"/>
    <w:rsid w:val="00826B7B"/>
    <w:rsid w:val="0083024A"/>
    <w:rsid w:val="00831DC4"/>
    <w:rsid w:val="00836CFF"/>
    <w:rsid w:val="00837C92"/>
    <w:rsid w:val="00846789"/>
    <w:rsid w:val="008602BD"/>
    <w:rsid w:val="0086427D"/>
    <w:rsid w:val="00870145"/>
    <w:rsid w:val="00871718"/>
    <w:rsid w:val="00871FAC"/>
    <w:rsid w:val="00872369"/>
    <w:rsid w:val="008736AD"/>
    <w:rsid w:val="00874A95"/>
    <w:rsid w:val="00876E5F"/>
    <w:rsid w:val="008820B9"/>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216B"/>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719DB"/>
    <w:rsid w:val="00992D9C"/>
    <w:rsid w:val="00994193"/>
    <w:rsid w:val="00996CB8"/>
    <w:rsid w:val="009A1658"/>
    <w:rsid w:val="009A46AB"/>
    <w:rsid w:val="009B2E97"/>
    <w:rsid w:val="009B5146"/>
    <w:rsid w:val="009B641A"/>
    <w:rsid w:val="009B6B4D"/>
    <w:rsid w:val="009C386C"/>
    <w:rsid w:val="009C418E"/>
    <w:rsid w:val="009C442C"/>
    <w:rsid w:val="009D228B"/>
    <w:rsid w:val="009D3291"/>
    <w:rsid w:val="009D75A4"/>
    <w:rsid w:val="009D77E8"/>
    <w:rsid w:val="009E07F4"/>
    <w:rsid w:val="009F0BC6"/>
    <w:rsid w:val="009F1B0A"/>
    <w:rsid w:val="009F309B"/>
    <w:rsid w:val="009F392E"/>
    <w:rsid w:val="009F53C5"/>
    <w:rsid w:val="00A018CF"/>
    <w:rsid w:val="00A03A50"/>
    <w:rsid w:val="00A054A8"/>
    <w:rsid w:val="00A0740E"/>
    <w:rsid w:val="00A22AD8"/>
    <w:rsid w:val="00A22E7B"/>
    <w:rsid w:val="00A318A8"/>
    <w:rsid w:val="00A33A91"/>
    <w:rsid w:val="00A43B38"/>
    <w:rsid w:val="00A50641"/>
    <w:rsid w:val="00A530BF"/>
    <w:rsid w:val="00A6177B"/>
    <w:rsid w:val="00A62627"/>
    <w:rsid w:val="00A66136"/>
    <w:rsid w:val="00A70B29"/>
    <w:rsid w:val="00A71189"/>
    <w:rsid w:val="00A7364A"/>
    <w:rsid w:val="00A74DCC"/>
    <w:rsid w:val="00A753ED"/>
    <w:rsid w:val="00A77512"/>
    <w:rsid w:val="00A84A1D"/>
    <w:rsid w:val="00A9026E"/>
    <w:rsid w:val="00A90530"/>
    <w:rsid w:val="00A91A38"/>
    <w:rsid w:val="00A94C2F"/>
    <w:rsid w:val="00AA4CBB"/>
    <w:rsid w:val="00AA52C6"/>
    <w:rsid w:val="00AA65FA"/>
    <w:rsid w:val="00AA7351"/>
    <w:rsid w:val="00AB3BB0"/>
    <w:rsid w:val="00AC266F"/>
    <w:rsid w:val="00AC482A"/>
    <w:rsid w:val="00AD056F"/>
    <w:rsid w:val="00AD0C7B"/>
    <w:rsid w:val="00AD3B2E"/>
    <w:rsid w:val="00AD5F1A"/>
    <w:rsid w:val="00AD6731"/>
    <w:rsid w:val="00AD7B08"/>
    <w:rsid w:val="00AE796F"/>
    <w:rsid w:val="00AF0E06"/>
    <w:rsid w:val="00B008D5"/>
    <w:rsid w:val="00B02F73"/>
    <w:rsid w:val="00B0619F"/>
    <w:rsid w:val="00B0688B"/>
    <w:rsid w:val="00B13A26"/>
    <w:rsid w:val="00B15D0D"/>
    <w:rsid w:val="00B1698E"/>
    <w:rsid w:val="00B172EC"/>
    <w:rsid w:val="00B22106"/>
    <w:rsid w:val="00B222FB"/>
    <w:rsid w:val="00B335A9"/>
    <w:rsid w:val="00B5043C"/>
    <w:rsid w:val="00B5431A"/>
    <w:rsid w:val="00B60896"/>
    <w:rsid w:val="00B63D86"/>
    <w:rsid w:val="00B75EE1"/>
    <w:rsid w:val="00B77481"/>
    <w:rsid w:val="00B8518B"/>
    <w:rsid w:val="00B97CC3"/>
    <w:rsid w:val="00BA0EBA"/>
    <w:rsid w:val="00BA59C3"/>
    <w:rsid w:val="00BC05F2"/>
    <w:rsid w:val="00BC06C4"/>
    <w:rsid w:val="00BD7E91"/>
    <w:rsid w:val="00BD7F0D"/>
    <w:rsid w:val="00BE053A"/>
    <w:rsid w:val="00BF47B2"/>
    <w:rsid w:val="00BF5233"/>
    <w:rsid w:val="00BF5650"/>
    <w:rsid w:val="00BF6DA5"/>
    <w:rsid w:val="00C0031D"/>
    <w:rsid w:val="00C02D0A"/>
    <w:rsid w:val="00C03A6E"/>
    <w:rsid w:val="00C226C0"/>
    <w:rsid w:val="00C30560"/>
    <w:rsid w:val="00C33406"/>
    <w:rsid w:val="00C42FE6"/>
    <w:rsid w:val="00C44F6A"/>
    <w:rsid w:val="00C6198E"/>
    <w:rsid w:val="00C629F8"/>
    <w:rsid w:val="00C64271"/>
    <w:rsid w:val="00C6703E"/>
    <w:rsid w:val="00C708EA"/>
    <w:rsid w:val="00C732F0"/>
    <w:rsid w:val="00C778A5"/>
    <w:rsid w:val="00C77BEA"/>
    <w:rsid w:val="00C8140E"/>
    <w:rsid w:val="00C83DCC"/>
    <w:rsid w:val="00C87FFB"/>
    <w:rsid w:val="00C9337E"/>
    <w:rsid w:val="00C9345B"/>
    <w:rsid w:val="00C95162"/>
    <w:rsid w:val="00C96E7C"/>
    <w:rsid w:val="00CA4082"/>
    <w:rsid w:val="00CA5A14"/>
    <w:rsid w:val="00CB2708"/>
    <w:rsid w:val="00CB6A37"/>
    <w:rsid w:val="00CB7684"/>
    <w:rsid w:val="00CC7BB3"/>
    <w:rsid w:val="00CC7C8F"/>
    <w:rsid w:val="00CD1FC4"/>
    <w:rsid w:val="00CD7066"/>
    <w:rsid w:val="00CD77AA"/>
    <w:rsid w:val="00CE3A81"/>
    <w:rsid w:val="00CF1410"/>
    <w:rsid w:val="00CF2351"/>
    <w:rsid w:val="00D034A0"/>
    <w:rsid w:val="00D03901"/>
    <w:rsid w:val="00D05FFD"/>
    <w:rsid w:val="00D11354"/>
    <w:rsid w:val="00D136A2"/>
    <w:rsid w:val="00D21061"/>
    <w:rsid w:val="00D246FC"/>
    <w:rsid w:val="00D266F4"/>
    <w:rsid w:val="00D30D72"/>
    <w:rsid w:val="00D320EA"/>
    <w:rsid w:val="00D32BA0"/>
    <w:rsid w:val="00D36EA0"/>
    <w:rsid w:val="00D4108E"/>
    <w:rsid w:val="00D435C3"/>
    <w:rsid w:val="00D4442A"/>
    <w:rsid w:val="00D4454E"/>
    <w:rsid w:val="00D51B47"/>
    <w:rsid w:val="00D6163D"/>
    <w:rsid w:val="00D67204"/>
    <w:rsid w:val="00D76143"/>
    <w:rsid w:val="00D831A3"/>
    <w:rsid w:val="00D945EA"/>
    <w:rsid w:val="00D97BE3"/>
    <w:rsid w:val="00DA3711"/>
    <w:rsid w:val="00DA4AED"/>
    <w:rsid w:val="00DB47DA"/>
    <w:rsid w:val="00DB4DF1"/>
    <w:rsid w:val="00DB571C"/>
    <w:rsid w:val="00DC620E"/>
    <w:rsid w:val="00DD46F3"/>
    <w:rsid w:val="00DD59C0"/>
    <w:rsid w:val="00DE56F2"/>
    <w:rsid w:val="00DF116D"/>
    <w:rsid w:val="00DF14DB"/>
    <w:rsid w:val="00DF54DE"/>
    <w:rsid w:val="00DF78B3"/>
    <w:rsid w:val="00E06EDE"/>
    <w:rsid w:val="00E16FF7"/>
    <w:rsid w:val="00E26D68"/>
    <w:rsid w:val="00E31DF8"/>
    <w:rsid w:val="00E33F32"/>
    <w:rsid w:val="00E34267"/>
    <w:rsid w:val="00E37BAF"/>
    <w:rsid w:val="00E416CF"/>
    <w:rsid w:val="00E41EEA"/>
    <w:rsid w:val="00E44045"/>
    <w:rsid w:val="00E46253"/>
    <w:rsid w:val="00E46384"/>
    <w:rsid w:val="00E618C4"/>
    <w:rsid w:val="00E634B0"/>
    <w:rsid w:val="00E71E40"/>
    <w:rsid w:val="00E72324"/>
    <w:rsid w:val="00E878EE"/>
    <w:rsid w:val="00EA2170"/>
    <w:rsid w:val="00EA61D3"/>
    <w:rsid w:val="00EA6BBD"/>
    <w:rsid w:val="00EA6EC7"/>
    <w:rsid w:val="00EB104F"/>
    <w:rsid w:val="00EB46E5"/>
    <w:rsid w:val="00EB76D9"/>
    <w:rsid w:val="00EC1B78"/>
    <w:rsid w:val="00EC63FF"/>
    <w:rsid w:val="00ED14BD"/>
    <w:rsid w:val="00ED6C2D"/>
    <w:rsid w:val="00EE2120"/>
    <w:rsid w:val="00EF3412"/>
    <w:rsid w:val="00EF391E"/>
    <w:rsid w:val="00EF402D"/>
    <w:rsid w:val="00EF521A"/>
    <w:rsid w:val="00EF5716"/>
    <w:rsid w:val="00F016C7"/>
    <w:rsid w:val="00F12DEC"/>
    <w:rsid w:val="00F1715C"/>
    <w:rsid w:val="00F220AB"/>
    <w:rsid w:val="00F310F8"/>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A24FA"/>
    <w:rsid w:val="00FB4424"/>
    <w:rsid w:val="00FB5A94"/>
    <w:rsid w:val="00FB6342"/>
    <w:rsid w:val="00FC2AAF"/>
    <w:rsid w:val="00FC6389"/>
    <w:rsid w:val="00FC7892"/>
    <w:rsid w:val="00FE06B6"/>
    <w:rsid w:val="00FE1DA9"/>
    <w:rsid w:val="00FE6AEC"/>
    <w:rsid w:val="00FE7ED1"/>
    <w:rsid w:val="00FF1220"/>
    <w:rsid w:val="00FF1E8C"/>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11B6D"/>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Zstupntext">
    <w:name w:val="Placeholder Text"/>
    <w:basedOn w:val="Standardnpsmoodstavce"/>
    <w:uiPriority w:val="99"/>
    <w:semiHidden/>
    <w:rsid w:val="006E56E7"/>
    <w:rPr>
      <w:color w:val="808080"/>
    </w:rPr>
  </w:style>
  <w:style w:type="paragraph" w:customStyle="1" w:styleId="Default">
    <w:name w:val="Default"/>
    <w:rsid w:val="00826284"/>
    <w:pPr>
      <w:autoSpaceDE w:val="0"/>
      <w:autoSpaceDN w:val="0"/>
      <w:adjustRightInd w:val="0"/>
      <w:spacing w:after="0" w:line="240" w:lineRule="auto"/>
    </w:pPr>
    <w:rPr>
      <w:rFonts w:ascii="Verdana" w:hAnsi="Verdana" w:cs="Verdana"/>
      <w:color w:val="000000"/>
      <w:sz w:val="24"/>
      <w:szCs w:val="24"/>
    </w:rPr>
  </w:style>
  <w:style w:type="paragraph" w:customStyle="1" w:styleId="TPText-3neslovan">
    <w:name w:val="TP_Text-3_nečíslovaný"/>
    <w:link w:val="TPText-3neslovanChar"/>
    <w:qFormat/>
    <w:rsid w:val="00806078"/>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806078"/>
    <w:rPr>
      <w:rFonts w:ascii="Calibri" w:eastAsia="Calibri" w:hAnsi="Calibri" w:cs="Arial"/>
      <w:sz w:val="20"/>
      <w:szCs w:val="22"/>
    </w:rPr>
  </w:style>
  <w:style w:type="character" w:customStyle="1" w:styleId="Nevyeenzmnka1">
    <w:name w:val="Nevyřešená zmínka1"/>
    <w:basedOn w:val="Standardnpsmoodstavce"/>
    <w:uiPriority w:val="99"/>
    <w:semiHidden/>
    <w:unhideWhenUsed/>
    <w:rsid w:val="00A91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1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Tovarnicky@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Nitran@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chmanova@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
      <w:docPartPr>
        <w:name w:val="6977F369D2D54A57B5609CBFA0219FDB"/>
        <w:category>
          <w:name w:val="Obecné"/>
          <w:gallery w:val="placeholder"/>
        </w:category>
        <w:types>
          <w:type w:val="bbPlcHdr"/>
        </w:types>
        <w:behaviors>
          <w:behavior w:val="content"/>
        </w:behaviors>
        <w:guid w:val="{2D2F982D-2D02-44FB-81F0-063948419ED3}"/>
      </w:docPartPr>
      <w:docPartBody>
        <w:p w:rsidR="00FF126C" w:rsidRDefault="00A915A5" w:rsidP="00A915A5">
          <w:pPr>
            <w:pStyle w:val="6977F369D2D54A57B5609CBFA0219FDB"/>
          </w:pPr>
          <w:r w:rsidRPr="00D72F41">
            <w:rPr>
              <w:rStyle w:val="Zstupntext"/>
            </w:rPr>
            <w:t>Klikněte sem a zadejte text.</w:t>
          </w:r>
        </w:p>
      </w:docPartBody>
    </w:docPart>
    <w:docPart>
      <w:docPartPr>
        <w:name w:val="8F0E08EF29E347BFABB58FCB3C82E396"/>
        <w:category>
          <w:name w:val="Obecné"/>
          <w:gallery w:val="placeholder"/>
        </w:category>
        <w:types>
          <w:type w:val="bbPlcHdr"/>
        </w:types>
        <w:behaviors>
          <w:behavior w:val="content"/>
        </w:behaviors>
        <w:guid w:val="{EDE3E85B-5BB8-4FA9-A23F-5318E5C11369}"/>
      </w:docPartPr>
      <w:docPartBody>
        <w:p w:rsidR="00FF126C" w:rsidRDefault="00A915A5" w:rsidP="00A915A5">
          <w:pPr>
            <w:pStyle w:val="8F0E08EF29E347BFABB58FCB3C82E39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10D48"/>
    <w:rsid w:val="00086A7C"/>
    <w:rsid w:val="000A6048"/>
    <w:rsid w:val="000F6778"/>
    <w:rsid w:val="00113B62"/>
    <w:rsid w:val="001258DC"/>
    <w:rsid w:val="00150E54"/>
    <w:rsid w:val="00155B79"/>
    <w:rsid w:val="0018038F"/>
    <w:rsid w:val="0018339C"/>
    <w:rsid w:val="0019349A"/>
    <w:rsid w:val="001C31D8"/>
    <w:rsid w:val="001D25D2"/>
    <w:rsid w:val="001F2DA6"/>
    <w:rsid w:val="00244589"/>
    <w:rsid w:val="002B0162"/>
    <w:rsid w:val="002B5AF1"/>
    <w:rsid w:val="002C660C"/>
    <w:rsid w:val="00322E99"/>
    <w:rsid w:val="00385034"/>
    <w:rsid w:val="00386457"/>
    <w:rsid w:val="003E0351"/>
    <w:rsid w:val="00403A33"/>
    <w:rsid w:val="00435807"/>
    <w:rsid w:val="0043688D"/>
    <w:rsid w:val="00490071"/>
    <w:rsid w:val="004A262A"/>
    <w:rsid w:val="004C1F22"/>
    <w:rsid w:val="004E2DA3"/>
    <w:rsid w:val="004E4EFA"/>
    <w:rsid w:val="005068A7"/>
    <w:rsid w:val="00594EA3"/>
    <w:rsid w:val="005E70DB"/>
    <w:rsid w:val="0060601F"/>
    <w:rsid w:val="006A67FF"/>
    <w:rsid w:val="006C4176"/>
    <w:rsid w:val="006F5459"/>
    <w:rsid w:val="00726B85"/>
    <w:rsid w:val="007369CE"/>
    <w:rsid w:val="00750732"/>
    <w:rsid w:val="00773106"/>
    <w:rsid w:val="007758DB"/>
    <w:rsid w:val="007A0A06"/>
    <w:rsid w:val="007D0BE3"/>
    <w:rsid w:val="00802EFB"/>
    <w:rsid w:val="00891D55"/>
    <w:rsid w:val="008A3E2F"/>
    <w:rsid w:val="008E32A4"/>
    <w:rsid w:val="008E42C5"/>
    <w:rsid w:val="00936721"/>
    <w:rsid w:val="00946F3D"/>
    <w:rsid w:val="00961D69"/>
    <w:rsid w:val="00992E48"/>
    <w:rsid w:val="009C6045"/>
    <w:rsid w:val="009E6938"/>
    <w:rsid w:val="009E73AC"/>
    <w:rsid w:val="00A363DE"/>
    <w:rsid w:val="00A607EB"/>
    <w:rsid w:val="00A915A5"/>
    <w:rsid w:val="00AC2CA8"/>
    <w:rsid w:val="00B62E76"/>
    <w:rsid w:val="00BB192B"/>
    <w:rsid w:val="00BC4068"/>
    <w:rsid w:val="00C60C5E"/>
    <w:rsid w:val="00C62523"/>
    <w:rsid w:val="00CF29AD"/>
    <w:rsid w:val="00D02E1A"/>
    <w:rsid w:val="00D14C22"/>
    <w:rsid w:val="00D30870"/>
    <w:rsid w:val="00D35307"/>
    <w:rsid w:val="00D93F65"/>
    <w:rsid w:val="00DD3738"/>
    <w:rsid w:val="00E15339"/>
    <w:rsid w:val="00EF5B82"/>
    <w:rsid w:val="00EF654A"/>
    <w:rsid w:val="00F162F5"/>
    <w:rsid w:val="00F4732C"/>
    <w:rsid w:val="00F5742E"/>
    <w:rsid w:val="00F70E92"/>
    <w:rsid w:val="00F93AD9"/>
    <w:rsid w:val="00FD2437"/>
    <w:rsid w:val="00FF12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915A5"/>
    <w:rPr>
      <w:color w:val="808080"/>
    </w:rPr>
  </w:style>
  <w:style w:type="paragraph" w:customStyle="1" w:styleId="6977F369D2D54A57B5609CBFA0219FDB">
    <w:name w:val="6977F369D2D54A57B5609CBFA0219FDB"/>
    <w:rsid w:val="00A915A5"/>
    <w:pPr>
      <w:spacing w:after="160" w:line="278" w:lineRule="auto"/>
    </w:pPr>
    <w:rPr>
      <w:kern w:val="2"/>
      <w:sz w:val="24"/>
      <w:szCs w:val="24"/>
      <w14:ligatures w14:val="standardContextual"/>
    </w:rPr>
  </w:style>
  <w:style w:type="paragraph" w:customStyle="1" w:styleId="E165B60EC70F4AEFA7A33986211961A5">
    <w:name w:val="E165B60EC70F4AEFA7A33986211961A5"/>
    <w:rsid w:val="00113B62"/>
  </w:style>
  <w:style w:type="paragraph" w:customStyle="1" w:styleId="8F0E08EF29E347BFABB58FCB3C82E396">
    <w:name w:val="8F0E08EF29E347BFABB58FCB3C82E396"/>
    <w:rsid w:val="00A915A5"/>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A58E170-CEBF-4AFC-8D82-7D4EE38A1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5AD9B5-82A9-4842-8C5E-6BBD7E292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TotalTime>
  <Pages>1</Pages>
  <Words>5292</Words>
  <Characters>31229</Characters>
  <Application>Microsoft Office Word</Application>
  <DocSecurity>0</DocSecurity>
  <Lines>260</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4</cp:revision>
  <cp:lastPrinted>2024-04-30T12:21:00Z</cp:lastPrinted>
  <dcterms:created xsi:type="dcterms:W3CDTF">2024-04-19T10:15:00Z</dcterms:created>
  <dcterms:modified xsi:type="dcterms:W3CDTF">2024-04-30T12:21:00Z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